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C82F5" w14:textId="77777777"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 xml:space="preserve">Author Name: </w:t>
      </w:r>
      <w:r w:rsidRPr="00A660BC">
        <w:rPr>
          <w:szCs w:val="28"/>
        </w:rPr>
        <w:t>Alan Lester, University of Colorado Boulder</w:t>
      </w:r>
    </w:p>
    <w:p w14:paraId="2D38D808" w14:textId="77777777"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 xml:space="preserve">Earth Science Education Title: </w:t>
      </w:r>
      <w:r w:rsidRPr="00A660BC">
        <w:rPr>
          <w:szCs w:val="28"/>
        </w:rPr>
        <w:t>Using Topographic Maps to Generate Topographic Profiles</w:t>
      </w:r>
    </w:p>
    <w:p w14:paraId="78C47B73" w14:textId="77777777" w:rsidR="0086498C" w:rsidRPr="00A660BC" w:rsidRDefault="0086498C"/>
    <w:p w14:paraId="24C0F519" w14:textId="77777777"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>Overview</w:t>
      </w:r>
    </w:p>
    <w:p w14:paraId="19877F8D" w14:textId="77777777" w:rsidR="006371C1" w:rsidRPr="00A660BC" w:rsidRDefault="006371C1" w:rsidP="000467FF">
      <w:r w:rsidRPr="00A660BC">
        <w:t>Topographic maps are</w:t>
      </w:r>
      <w:r w:rsidR="009A1966">
        <w:t xml:space="preserve"> </w:t>
      </w:r>
      <w:r w:rsidRPr="00A660BC">
        <w:t>“plan</w:t>
      </w:r>
      <w:r w:rsidR="008463A7">
        <w:t>-</w:t>
      </w:r>
      <w:r w:rsidRPr="00A660BC">
        <w:t xml:space="preserve">view” representations of </w:t>
      </w:r>
      <w:r w:rsidR="009A1966">
        <w:t>E</w:t>
      </w:r>
      <w:r w:rsidRPr="00A660BC">
        <w:t>arth’s</w:t>
      </w:r>
      <w:r w:rsidR="009F2745" w:rsidRPr="00A660BC">
        <w:t xml:space="preserve"> </w:t>
      </w:r>
      <w:r w:rsidR="009A1966">
        <w:t xml:space="preserve">three-dimensional </w:t>
      </w:r>
      <w:r w:rsidRPr="00A660BC">
        <w:t>surface</w:t>
      </w:r>
      <w:r w:rsidR="009F2745" w:rsidRPr="00A660BC">
        <w:t xml:space="preserve">. </w:t>
      </w:r>
      <w:r w:rsidR="00F823A0">
        <w:t>They are</w:t>
      </w:r>
      <w:r w:rsidR="0003460C" w:rsidRPr="00A660BC">
        <w:t xml:space="preserve"> a standard type of map</w:t>
      </w:r>
      <w:r w:rsidR="008463A7">
        <w:t>-</w:t>
      </w:r>
      <w:r w:rsidR="009F2745" w:rsidRPr="00A660BC">
        <w:t xml:space="preserve">view </w:t>
      </w:r>
      <w:r w:rsidR="0003460C" w:rsidRPr="00A660BC">
        <w:t xml:space="preserve">that </w:t>
      </w:r>
      <w:r w:rsidR="009F2745" w:rsidRPr="00A660BC">
        <w:t xml:space="preserve">provides an </w:t>
      </w:r>
      <w:r w:rsidRPr="00A660BC">
        <w:t>overhead</w:t>
      </w:r>
      <w:r w:rsidR="009A1966">
        <w:t>,</w:t>
      </w:r>
      <w:r w:rsidRPr="00A660BC">
        <w:t xml:space="preserve"> or aerial</w:t>
      </w:r>
      <w:r w:rsidR="009A1966">
        <w:t>,</w:t>
      </w:r>
      <w:r w:rsidRPr="00A660BC">
        <w:t xml:space="preserve"> perspective.</w:t>
      </w:r>
      <w:r w:rsidR="0003460C" w:rsidRPr="00A660BC">
        <w:br/>
      </w:r>
    </w:p>
    <w:p w14:paraId="7E34F1ED" w14:textId="77777777" w:rsidR="006371C1" w:rsidRPr="00A660BC" w:rsidRDefault="0003460C" w:rsidP="006371C1">
      <w:r w:rsidRPr="00A660BC">
        <w:t>Among the</w:t>
      </w:r>
      <w:r w:rsidR="006371C1" w:rsidRPr="00A660BC">
        <w:t xml:space="preserve"> </w:t>
      </w:r>
      <w:r w:rsidRPr="00A660BC">
        <w:t>defining features</w:t>
      </w:r>
      <w:r w:rsidR="006371C1" w:rsidRPr="00A660BC">
        <w:t xml:space="preserve"> of </w:t>
      </w:r>
      <w:r w:rsidR="009F2745" w:rsidRPr="00A660BC">
        <w:t>a topographic map</w:t>
      </w:r>
      <w:r w:rsidR="006371C1" w:rsidRPr="00A660BC">
        <w:t xml:space="preserve"> are </w:t>
      </w:r>
      <w:r w:rsidR="009F2745" w:rsidRPr="00A660BC">
        <w:t xml:space="preserve">the </w:t>
      </w:r>
      <w:r w:rsidR="006371C1" w:rsidRPr="00A660BC">
        <w:t>contour lines</w:t>
      </w:r>
      <w:r w:rsidR="009F2745" w:rsidRPr="00A660BC">
        <w:t xml:space="preserve"> that </w:t>
      </w:r>
      <w:r w:rsidRPr="00A660BC">
        <w:t>indicate</w:t>
      </w:r>
      <w:r w:rsidR="006371C1" w:rsidRPr="00A660BC">
        <w:t xml:space="preserve"> locations of constant elevation.</w:t>
      </w:r>
      <w:r w:rsidR="009F2745" w:rsidRPr="00A660BC">
        <w:t xml:space="preserve"> The elevation interval between the contour lines is dependent on the </w:t>
      </w:r>
      <w:r w:rsidRPr="00A660BC">
        <w:t xml:space="preserve">level of detail provided by the </w:t>
      </w:r>
      <w:r w:rsidR="009F2745" w:rsidRPr="00A660BC">
        <w:t>map and the kind of topography</w:t>
      </w:r>
      <w:r w:rsidRPr="00A660BC">
        <w:t xml:space="preserve"> present. For example</w:t>
      </w:r>
      <w:r w:rsidR="00C518C7">
        <w:t>,</w:t>
      </w:r>
      <w:r w:rsidRPr="00A660BC">
        <w:t xml:space="preserve"> r</w:t>
      </w:r>
      <w:r w:rsidR="009F2745" w:rsidRPr="00A660BC">
        <w:t xml:space="preserve">egions with significant topographic variation might </w:t>
      </w:r>
      <w:r w:rsidRPr="00A660BC">
        <w:t>require</w:t>
      </w:r>
      <w:r w:rsidR="009F2745" w:rsidRPr="00A660BC">
        <w:t xml:space="preserve"> contour lines separated by 10-20 ft</w:t>
      </w:r>
      <w:r w:rsidR="008D425E">
        <w:t>.</w:t>
      </w:r>
      <w:r w:rsidR="009F2745" w:rsidRPr="00A660BC">
        <w:t xml:space="preserve">, whereas </w:t>
      </w:r>
      <w:r w:rsidRPr="00A660BC">
        <w:t xml:space="preserve">generally flat-lying </w:t>
      </w:r>
      <w:r w:rsidR="009F2745" w:rsidRPr="00A660BC">
        <w:t xml:space="preserve">regions with little topographic variation might have </w:t>
      </w:r>
      <w:r w:rsidRPr="00A660BC">
        <w:t xml:space="preserve">more broadly separated </w:t>
      </w:r>
      <w:r w:rsidR="009F2745" w:rsidRPr="00A660BC">
        <w:t>40-100 ft</w:t>
      </w:r>
      <w:r w:rsidR="008D425E">
        <w:t>.</w:t>
      </w:r>
      <w:r w:rsidR="009F2745" w:rsidRPr="00A660BC">
        <w:t xml:space="preserve"> contours.</w:t>
      </w:r>
    </w:p>
    <w:p w14:paraId="503209A8" w14:textId="77777777" w:rsidR="006371C1" w:rsidRPr="00A660BC" w:rsidRDefault="006371C1" w:rsidP="000467FF"/>
    <w:p w14:paraId="2AA955EA" w14:textId="77777777" w:rsidR="00B97C1A" w:rsidRPr="00A660BC" w:rsidRDefault="006371C1" w:rsidP="000467FF">
      <w:r w:rsidRPr="00A660BC">
        <w:t xml:space="preserve">To </w:t>
      </w:r>
      <w:r w:rsidR="009F2745" w:rsidRPr="00A660BC">
        <w:t>an</w:t>
      </w:r>
      <w:r w:rsidRPr="00A660BC">
        <w:t xml:space="preserve"> experienced user of </w:t>
      </w:r>
      <w:r w:rsidR="009F2745" w:rsidRPr="00A660BC">
        <w:t>such</w:t>
      </w:r>
      <w:r w:rsidRPr="00A660BC">
        <w:t xml:space="preserve"> maps, </w:t>
      </w:r>
      <w:r w:rsidR="009F2745" w:rsidRPr="00A660BC">
        <w:t xml:space="preserve">the </w:t>
      </w:r>
      <w:r w:rsidR="0003460C" w:rsidRPr="00A660BC">
        <w:t xml:space="preserve">patterns made by the </w:t>
      </w:r>
      <w:r w:rsidR="009F2745" w:rsidRPr="00A660BC">
        <w:t xml:space="preserve">topographic </w:t>
      </w:r>
      <w:r w:rsidR="0003460C" w:rsidRPr="00A660BC">
        <w:t xml:space="preserve">lines are </w:t>
      </w:r>
      <w:r w:rsidRPr="00A660BC">
        <w:t>repr</w:t>
      </w:r>
      <w:r w:rsidR="009F2745" w:rsidRPr="00A660BC">
        <w:t>esent</w:t>
      </w:r>
      <w:r w:rsidR="0003460C" w:rsidRPr="00A660BC">
        <w:t>ative of</w:t>
      </w:r>
      <w:r w:rsidR="009F2745" w:rsidRPr="00A660BC">
        <w:t xml:space="preserve"> various landform patterns, </w:t>
      </w:r>
      <w:r w:rsidR="0003460C" w:rsidRPr="00A660BC">
        <w:t>such as</w:t>
      </w:r>
      <w:r w:rsidR="009F2745" w:rsidRPr="00A660BC">
        <w:t xml:space="preserve"> ridges, valleys, hills, </w:t>
      </w:r>
      <w:r w:rsidR="0003460C" w:rsidRPr="00A660BC">
        <w:t xml:space="preserve">and </w:t>
      </w:r>
      <w:r w:rsidR="009F2745" w:rsidRPr="00A660BC">
        <w:t>plateaus</w:t>
      </w:r>
      <w:r w:rsidR="00B97C1A" w:rsidRPr="00A660BC">
        <w:t>.</w:t>
      </w:r>
      <w:r w:rsidR="0003460C" w:rsidRPr="00A660BC">
        <w:t xml:space="preserve">  </w:t>
      </w:r>
    </w:p>
    <w:p w14:paraId="3D51AA5B" w14:textId="77777777" w:rsidR="006371C1" w:rsidRPr="00A660BC" w:rsidRDefault="006371C1" w:rsidP="000467FF"/>
    <w:p w14:paraId="01012F51" w14:textId="77777777" w:rsidR="0003460C" w:rsidRPr="00A660BC" w:rsidRDefault="00B97C1A" w:rsidP="000467FF">
      <w:r w:rsidRPr="00A660BC">
        <w:t xml:space="preserve">Although modern three-dimensional </w:t>
      </w:r>
      <w:r w:rsidR="00937A97" w:rsidRPr="00A660BC">
        <w:t xml:space="preserve">imagery </w:t>
      </w:r>
      <w:r w:rsidRPr="00A660BC">
        <w:t>(</w:t>
      </w:r>
      <w:r w:rsidR="005B48CB" w:rsidRPr="00A43DDB">
        <w:rPr>
          <w:i/>
        </w:rPr>
        <w:t>e.g.</w:t>
      </w:r>
      <w:r w:rsidR="005B48CB">
        <w:t xml:space="preserve"> </w:t>
      </w:r>
      <w:r w:rsidR="00937A97" w:rsidRPr="00A660BC">
        <w:t>digital elevation models</w:t>
      </w:r>
      <w:r w:rsidRPr="00A660BC">
        <w:t>, Google Earth)</w:t>
      </w:r>
      <w:r w:rsidR="006371C1" w:rsidRPr="00A660BC">
        <w:t xml:space="preserve"> </w:t>
      </w:r>
      <w:r w:rsidR="0003460C" w:rsidRPr="00A660BC">
        <w:t>can be</w:t>
      </w:r>
      <w:r w:rsidR="006371C1" w:rsidRPr="00A660BC">
        <w:t xml:space="preserve"> useful</w:t>
      </w:r>
      <w:r w:rsidR="00937A97" w:rsidRPr="00A660BC">
        <w:t xml:space="preserve"> as a means to get a </w:t>
      </w:r>
      <w:r w:rsidR="0003460C" w:rsidRPr="00A660BC">
        <w:t xml:space="preserve">rapid and </w:t>
      </w:r>
      <w:r w:rsidR="00937A97" w:rsidRPr="00A660BC">
        <w:t xml:space="preserve">general impression of a landscape, </w:t>
      </w:r>
      <w:r w:rsidR="0003460C" w:rsidRPr="00A660BC">
        <w:t xml:space="preserve">these images are subject to distortion and cannot be used to extract quantitative elevation data. In contrast, </w:t>
      </w:r>
      <w:r w:rsidR="00937A97" w:rsidRPr="00A660BC">
        <w:t xml:space="preserve">a topographic </w:t>
      </w:r>
      <w:r w:rsidR="006371C1" w:rsidRPr="00A660BC">
        <w:t xml:space="preserve">map </w:t>
      </w:r>
      <w:r w:rsidR="0003460C" w:rsidRPr="00A660BC">
        <w:t>can provide</w:t>
      </w:r>
      <w:r w:rsidR="00937A97" w:rsidRPr="00A660BC">
        <w:t xml:space="preserve"> a</w:t>
      </w:r>
      <w:r w:rsidR="006371C1" w:rsidRPr="00A660BC">
        <w:t xml:space="preserve"> distortion-free </w:t>
      </w:r>
      <w:r w:rsidR="0003460C" w:rsidRPr="00A660BC">
        <w:t>source of information regarding</w:t>
      </w:r>
      <w:r w:rsidR="006371C1" w:rsidRPr="00A660BC">
        <w:t xml:space="preserve"> altitudes </w:t>
      </w:r>
      <w:r w:rsidR="0003460C" w:rsidRPr="00A660BC">
        <w:t xml:space="preserve">for discrete </w:t>
      </w:r>
      <w:r w:rsidR="006371C1" w:rsidRPr="00A660BC">
        <w:t xml:space="preserve">points over the </w:t>
      </w:r>
      <w:r w:rsidR="0003460C" w:rsidRPr="00A660BC">
        <w:t xml:space="preserve">entire </w:t>
      </w:r>
      <w:r w:rsidR="006371C1" w:rsidRPr="00A660BC">
        <w:t xml:space="preserve">map area.  </w:t>
      </w:r>
      <w:r w:rsidR="0003460C" w:rsidRPr="00A660BC">
        <w:br/>
      </w:r>
    </w:p>
    <w:p w14:paraId="2580EA21" w14:textId="0F90DD70" w:rsidR="006371C1" w:rsidRPr="00A660BC" w:rsidRDefault="0003460C" w:rsidP="000467FF">
      <w:r w:rsidRPr="00A660BC">
        <w:t>Th</w:t>
      </w:r>
      <w:r w:rsidR="004064DE">
        <w:t>e</w:t>
      </w:r>
      <w:r w:rsidRPr="00A660BC">
        <w:t xml:space="preserve"> ability to extract dependable elevation data for any point on the topographic map allows for the construction of </w:t>
      </w:r>
      <w:commentRangeStart w:id="0"/>
      <w:r w:rsidRPr="00A660BC">
        <w:t>topographic profiles</w:t>
      </w:r>
      <w:commentRangeEnd w:id="0"/>
      <w:r w:rsidR="00E54ABE">
        <w:rPr>
          <w:rStyle w:val="CommentReference"/>
        </w:rPr>
        <w:commentReference w:id="0"/>
      </w:r>
      <w:r w:rsidRPr="00A660BC">
        <w:t>. These are cross-sectional views (perpendicular to the standard plan-view or map-view) that define a continuous series of elevations along a line</w:t>
      </w:r>
      <w:r w:rsidR="008463A7">
        <w:t>,</w:t>
      </w:r>
      <w:r w:rsidRPr="00A660BC">
        <w:t xml:space="preserve"> </w:t>
      </w:r>
      <w:r w:rsidR="00CC3A09" w:rsidRPr="00A660BC">
        <w:t>connecting two</w:t>
      </w:r>
      <w:r w:rsidRPr="00A660BC">
        <w:t xml:space="preserve"> </w:t>
      </w:r>
      <w:r w:rsidR="00CC3A09" w:rsidRPr="00A660BC">
        <w:t>points on</w:t>
      </w:r>
      <w:r w:rsidRPr="00A660BC">
        <w:t xml:space="preserve"> the map.</w:t>
      </w:r>
      <w:ins w:id="1" w:author="melissa lester" w:date="2015-03-19T08:36:00Z">
        <w:r w:rsidR="007F33E5">
          <w:t xml:space="preserve"> The topographic profile is a graph of elevation (y-axis) versus distance (x-axis) between the two defined points on the topographic map. </w:t>
        </w:r>
      </w:ins>
      <w:del w:id="2" w:author="melissa lester" w:date="2015-03-19T08:37:00Z">
        <w:r w:rsidR="00CC3A09" w:rsidRPr="00A660BC" w:rsidDel="007F33E5">
          <w:delText>Along the profile</w:delText>
        </w:r>
      </w:del>
      <w:ins w:id="3" w:author="melissa lester" w:date="2015-03-19T08:37:00Z">
        <w:r w:rsidR="007F33E5">
          <w:t>This graphical profile allows</w:t>
        </w:r>
      </w:ins>
      <w:del w:id="4" w:author="melissa lester" w:date="2015-03-19T08:37:00Z">
        <w:r w:rsidR="00CC3A09" w:rsidRPr="00A660BC" w:rsidDel="007F33E5">
          <w:delText>,</w:delText>
        </w:r>
      </w:del>
      <w:r w:rsidR="00CC3A09" w:rsidRPr="00A660BC">
        <w:t xml:space="preserve"> one </w:t>
      </w:r>
      <w:del w:id="5" w:author="melissa lester" w:date="2015-03-19T08:37:00Z">
        <w:r w:rsidR="00CC3A09" w:rsidRPr="00A660BC" w:rsidDel="007F33E5">
          <w:delText xml:space="preserve">can </w:delText>
        </w:r>
      </w:del>
      <w:ins w:id="6" w:author="melissa lester" w:date="2015-03-19T08:37:00Z">
        <w:r w:rsidR="007F33E5">
          <w:t>to</w:t>
        </w:r>
        <w:r w:rsidR="007F33E5" w:rsidRPr="00A660BC">
          <w:t xml:space="preserve"> </w:t>
        </w:r>
      </w:ins>
      <w:del w:id="7" w:author="melissa lester" w:date="2015-03-20T08:43:00Z">
        <w:r w:rsidR="00CC3A09" w:rsidRPr="00A660BC" w:rsidDel="00C07F16">
          <w:delText xml:space="preserve">easily </w:delText>
        </w:r>
      </w:del>
      <w:ins w:id="8" w:author="melissa lester" w:date="2015-03-20T08:43:00Z">
        <w:r w:rsidR="00C07F16">
          <w:t>effectively see the land surface from an “edge-on</w:t>
        </w:r>
      </w:ins>
      <w:ins w:id="9" w:author="melissa lester" w:date="2015-03-20T08:44:00Z">
        <w:r w:rsidR="00C07F16">
          <w:t>”</w:t>
        </w:r>
      </w:ins>
      <w:ins w:id="10" w:author="Jacob Roundy" w:date="2015-03-26T12:03:00Z">
        <w:r w:rsidR="004064DE">
          <w:t xml:space="preserve"> </w:t>
        </w:r>
      </w:ins>
      <w:ins w:id="11" w:author="melissa lester" w:date="2015-03-20T08:44:00Z">
        <w:r w:rsidR="00C07F16">
          <w:t>view that shows how</w:t>
        </w:r>
      </w:ins>
      <w:del w:id="12" w:author="melissa lester" w:date="2015-03-20T08:44:00Z">
        <w:r w:rsidR="00CC3A09" w:rsidRPr="00A660BC" w:rsidDel="00C07F16">
          <w:delText>see how</w:delText>
        </w:r>
      </w:del>
      <w:r w:rsidR="00CC3A09" w:rsidRPr="00A660BC">
        <w:t xml:space="preserve"> the land surface rises and falls</w:t>
      </w:r>
      <w:ins w:id="13" w:author="melissa lester" w:date="2015-03-19T08:37:00Z">
        <w:r w:rsidR="007F33E5">
          <w:t xml:space="preserve"> along </w:t>
        </w:r>
      </w:ins>
      <w:ins w:id="14" w:author="melissa lester" w:date="2015-03-20T08:44:00Z">
        <w:r w:rsidR="00C07F16">
          <w:t>a</w:t>
        </w:r>
      </w:ins>
      <w:ins w:id="15" w:author="melissa lester" w:date="2015-03-19T08:37:00Z">
        <w:r w:rsidR="007F33E5">
          <w:t xml:space="preserve"> hypothetical line</w:t>
        </w:r>
      </w:ins>
      <w:ins w:id="16" w:author="Jacob Roundy" w:date="2015-03-26T12:03:00Z">
        <w:r w:rsidR="004064DE">
          <w:t>,</w:t>
        </w:r>
      </w:ins>
      <w:ins w:id="17" w:author="melissa lester" w:date="2015-03-19T08:37:00Z">
        <w:r w:rsidR="007F33E5">
          <w:t xml:space="preserve"> joining two points on the map</w:t>
        </w:r>
      </w:ins>
      <w:r w:rsidR="00CC3A09" w:rsidRPr="00A660BC">
        <w:t xml:space="preserve">. The perspective of the topographic profile is very useful; it provides a starting point </w:t>
      </w:r>
      <w:del w:id="18" w:author="melissa lester" w:date="2015-03-20T08:45:00Z">
        <w:r w:rsidR="00CC3A09" w:rsidRPr="00A660BC" w:rsidDel="00C07F16">
          <w:delText xml:space="preserve">to </w:delText>
        </w:r>
      </w:del>
      <w:ins w:id="19" w:author="melissa lester" w:date="2015-03-20T08:45:00Z">
        <w:r w:rsidR="00C07F16">
          <w:t>for making geologic cross-sections that</w:t>
        </w:r>
        <w:r w:rsidR="00C07F16" w:rsidRPr="00A660BC">
          <w:t xml:space="preserve"> </w:t>
        </w:r>
      </w:ins>
      <w:r w:rsidR="00CC3A09" w:rsidRPr="00A660BC">
        <w:t xml:space="preserve">project </w:t>
      </w:r>
      <w:del w:id="20" w:author="melissa lester" w:date="2015-03-20T08:45:00Z">
        <w:r w:rsidR="00CC3A09" w:rsidRPr="00A660BC" w:rsidDel="00C07F16">
          <w:delText>inferences about the orientation of</w:delText>
        </w:r>
      </w:del>
      <w:ins w:id="21" w:author="melissa lester" w:date="2015-03-20T08:45:00Z">
        <w:r w:rsidR="00C07F16">
          <w:t xml:space="preserve">rock structures or </w:t>
        </w:r>
      </w:ins>
      <w:del w:id="22" w:author="melissa lester" w:date="2015-03-20T08:45:00Z">
        <w:r w:rsidR="00CC3A09" w:rsidRPr="00A660BC" w:rsidDel="00C07F16">
          <w:delText xml:space="preserve"> rock </w:delText>
        </w:r>
      </w:del>
      <w:r w:rsidR="00CC3A09" w:rsidRPr="00A660BC">
        <w:t>layer</w:t>
      </w:r>
      <w:del w:id="23" w:author="Jacob Roundy" w:date="2015-03-26T12:04:00Z">
        <w:r w:rsidR="00CC3A09" w:rsidRPr="00A660BC" w:rsidDel="004064DE">
          <w:delText>s</w:delText>
        </w:r>
      </w:del>
      <w:del w:id="24" w:author="Jacob Roundy" w:date="2015-03-26T12:52:00Z">
        <w:r w:rsidR="00CC3A09" w:rsidRPr="00A660BC" w:rsidDel="00127AC2">
          <w:delText xml:space="preserve"> </w:delText>
        </w:r>
      </w:del>
      <w:del w:id="25" w:author="melissa lester" w:date="2015-03-20T08:45:00Z">
        <w:r w:rsidR="00CC3A09" w:rsidRPr="00A660BC" w:rsidDel="00C07F16">
          <w:delText xml:space="preserve">or rock </w:delText>
        </w:r>
      </w:del>
      <w:del w:id="26" w:author="Jacob Roundy" w:date="2015-03-26T12:52:00Z">
        <w:r w:rsidR="00CC3A09" w:rsidRPr="00A660BC" w:rsidDel="00127AC2">
          <w:delText>structure</w:delText>
        </w:r>
      </w:del>
      <w:r w:rsidR="00CC3A09" w:rsidRPr="00A660BC">
        <w:t>s into the subsurface.</w:t>
      </w:r>
    </w:p>
    <w:p w14:paraId="5DA2B434" w14:textId="77777777" w:rsidR="000467FF" w:rsidRPr="00A660BC" w:rsidRDefault="000467FF" w:rsidP="000467FF"/>
    <w:p w14:paraId="45E8076B" w14:textId="77777777"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>P</w:t>
      </w:r>
      <w:r w:rsidR="00D50466" w:rsidRPr="00A660BC">
        <w:rPr>
          <w:b/>
          <w:sz w:val="28"/>
          <w:szCs w:val="28"/>
        </w:rPr>
        <w:t>rocedure</w:t>
      </w:r>
    </w:p>
    <w:p w14:paraId="717171D4" w14:textId="77777777" w:rsidR="006371C1" w:rsidRPr="00A660BC" w:rsidRDefault="00CC3A09">
      <w:r w:rsidRPr="00A660BC">
        <w:br/>
      </w:r>
      <w:r w:rsidR="00D50466">
        <w:t xml:space="preserve">1. </w:t>
      </w:r>
      <w:r w:rsidRPr="00A660BC">
        <w:t>Make a Topographic Profile</w:t>
      </w:r>
      <w:r w:rsidR="00D50466">
        <w:t>.</w:t>
      </w:r>
    </w:p>
    <w:p w14:paraId="2828C9AE" w14:textId="77777777" w:rsidR="006371C1" w:rsidRPr="00A660BC" w:rsidRDefault="006371C1"/>
    <w:p w14:paraId="3FCDCED6" w14:textId="77777777" w:rsidR="00D50466" w:rsidRDefault="00CC3A09" w:rsidP="00A660BC">
      <w:pPr>
        <w:pStyle w:val="ListParagraph"/>
        <w:numPr>
          <w:ilvl w:val="1"/>
          <w:numId w:val="1"/>
        </w:numPr>
        <w:ind w:hanging="450"/>
      </w:pPr>
      <w:r w:rsidRPr="00A660BC">
        <w:t>Obtain a topographic map.</w:t>
      </w:r>
    </w:p>
    <w:p w14:paraId="5584AB2D" w14:textId="77777777" w:rsidR="00D50466" w:rsidRPr="00A660BC" w:rsidRDefault="00D50466" w:rsidP="00A660BC">
      <w:pPr>
        <w:pStyle w:val="ListParagraph"/>
      </w:pPr>
    </w:p>
    <w:p w14:paraId="5DA7C978" w14:textId="77777777" w:rsidR="00D50466" w:rsidRDefault="00D83BF8" w:rsidP="00A660BC">
      <w:pPr>
        <w:pStyle w:val="ListParagraph"/>
        <w:numPr>
          <w:ilvl w:val="1"/>
          <w:numId w:val="1"/>
        </w:numPr>
        <w:ind w:hanging="450"/>
      </w:pPr>
      <w:r w:rsidRPr="00A660BC">
        <w:lastRenderedPageBreak/>
        <w:t xml:space="preserve">Establish a </w:t>
      </w:r>
      <w:r w:rsidR="00CC3A09" w:rsidRPr="00A660BC">
        <w:t>l</w:t>
      </w:r>
      <w:r w:rsidR="006371C1" w:rsidRPr="00A660BC">
        <w:t>ine</w:t>
      </w:r>
      <w:r w:rsidR="00CC3A09" w:rsidRPr="00A660BC">
        <w:t xml:space="preserve"> between two specified points</w:t>
      </w:r>
      <w:r w:rsidR="008463A7">
        <w:t xml:space="preserve"> on the map</w:t>
      </w:r>
      <w:r w:rsidR="00CC3A09" w:rsidRPr="00A660BC">
        <w:t>.</w:t>
      </w:r>
      <w:r w:rsidR="008463A7">
        <w:t xml:space="preserve"> Call these points,</w:t>
      </w:r>
      <w:r w:rsidR="006371C1" w:rsidRPr="00A660BC">
        <w:t xml:space="preserve"> A-A’</w:t>
      </w:r>
      <w:r w:rsidR="00CC3A09" w:rsidRPr="00A660BC">
        <w:t>, or X-X’, or Y-Y’.</w:t>
      </w:r>
    </w:p>
    <w:p w14:paraId="08E8DE8F" w14:textId="77777777" w:rsidR="00D50466" w:rsidRPr="00A660BC" w:rsidRDefault="00D50466" w:rsidP="00A660BC">
      <w:pPr>
        <w:pStyle w:val="ListParagraph"/>
      </w:pPr>
    </w:p>
    <w:p w14:paraId="68AEBEE2" w14:textId="77777777" w:rsidR="00D50466" w:rsidRDefault="00D83BF8" w:rsidP="00A660BC">
      <w:pPr>
        <w:pStyle w:val="ListParagraph"/>
        <w:numPr>
          <w:ilvl w:val="1"/>
          <w:numId w:val="1"/>
        </w:numPr>
        <w:ind w:hanging="450"/>
      </w:pPr>
      <w:r w:rsidRPr="00A660BC">
        <w:t>Lay the edge of a p</w:t>
      </w:r>
      <w:r w:rsidR="006371C1" w:rsidRPr="00A660BC">
        <w:t xml:space="preserve">aper strip </w:t>
      </w:r>
      <w:r w:rsidRPr="00A660BC">
        <w:t>a</w:t>
      </w:r>
      <w:r w:rsidR="006371C1" w:rsidRPr="00A660BC">
        <w:t xml:space="preserve">long </w:t>
      </w:r>
      <w:r w:rsidR="00CC3A09" w:rsidRPr="00A660BC">
        <w:t>the cross-</w:t>
      </w:r>
      <w:r w:rsidRPr="00A660BC">
        <w:t xml:space="preserve">section </w:t>
      </w:r>
      <w:r w:rsidR="006371C1" w:rsidRPr="00A660BC">
        <w:t>line</w:t>
      </w:r>
      <w:r w:rsidR="00CC3A09" w:rsidRPr="00A660BC">
        <w:t xml:space="preserve">, marking the two points, </w:t>
      </w:r>
      <w:r w:rsidR="006371C1" w:rsidRPr="00A660BC">
        <w:t>A-A’</w:t>
      </w:r>
      <w:r w:rsidR="00CC3A09" w:rsidRPr="00A660BC">
        <w:t>, with tick marks.</w:t>
      </w:r>
    </w:p>
    <w:p w14:paraId="12DDC104" w14:textId="77777777" w:rsidR="00D50466" w:rsidRPr="00A660BC" w:rsidRDefault="00D50466" w:rsidP="00A660BC">
      <w:pPr>
        <w:pStyle w:val="ListParagraph"/>
      </w:pPr>
    </w:p>
    <w:p w14:paraId="604272EB" w14:textId="77777777" w:rsidR="00581194" w:rsidRDefault="00CC3A09" w:rsidP="00A660BC">
      <w:pPr>
        <w:pStyle w:val="ListParagraph"/>
        <w:numPr>
          <w:ilvl w:val="1"/>
          <w:numId w:val="1"/>
        </w:numPr>
        <w:ind w:hanging="450"/>
      </w:pPr>
      <w:r w:rsidRPr="00A660BC">
        <w:t>P</w:t>
      </w:r>
      <w:r w:rsidR="00D83BF8" w:rsidRPr="00A660BC">
        <w:t>lace a tick mark where each of the co</w:t>
      </w:r>
      <w:r w:rsidR="006371C1" w:rsidRPr="00A660BC">
        <w:t>ntour</w:t>
      </w:r>
      <w:r w:rsidR="00D83BF8" w:rsidRPr="00A660BC">
        <w:t xml:space="preserve"> line</w:t>
      </w:r>
      <w:r w:rsidR="006371C1" w:rsidRPr="00A660BC">
        <w:t>s</w:t>
      </w:r>
      <w:r w:rsidR="00D83BF8" w:rsidRPr="00A660BC">
        <w:t xml:space="preserve"> intersects the </w:t>
      </w:r>
      <w:r w:rsidRPr="00A660BC">
        <w:t>line of the cross-</w:t>
      </w:r>
      <w:r w:rsidR="00D83BF8" w:rsidRPr="00A660BC">
        <w:t>section.</w:t>
      </w:r>
      <w:r w:rsidRPr="00A660BC">
        <w:t xml:space="preserve"> Add notations that indicate the elevations of those contour lines</w:t>
      </w:r>
      <w:r w:rsidR="00581194">
        <w:t>.</w:t>
      </w:r>
    </w:p>
    <w:p w14:paraId="703F919C" w14:textId="77777777" w:rsidR="00581194" w:rsidRDefault="00581194" w:rsidP="00A660BC">
      <w:pPr>
        <w:pStyle w:val="ListParagraph"/>
        <w:ind w:left="1224"/>
      </w:pPr>
      <w:commentRangeStart w:id="27"/>
    </w:p>
    <w:p w14:paraId="51C2119F" w14:textId="6A33B843" w:rsidR="00581194" w:rsidDel="00BB76AC" w:rsidRDefault="00581194" w:rsidP="00127AC2">
      <w:pPr>
        <w:pStyle w:val="ListParagraph"/>
        <w:numPr>
          <w:ilvl w:val="2"/>
          <w:numId w:val="1"/>
          <w:ins w:id="28" w:author="melissa lester" w:date="2015-03-19T08:41:00Z"/>
        </w:numPr>
        <w:rPr>
          <w:ins w:id="29" w:author="melissa lester" w:date="2015-03-19T08:41:00Z"/>
          <w:del w:id="30" w:author="Jacob Roundy" w:date="2015-03-26T12:20:00Z"/>
        </w:rPr>
      </w:pPr>
      <w:r>
        <w:t xml:space="preserve">If </w:t>
      </w:r>
      <w:r w:rsidRPr="00581194">
        <w:t>there is substantial topographic variation along the chosen line, A-A’, it might be best to start by only marking the intersection of the line with the major c</w:t>
      </w:r>
      <w:r>
        <w:t>ontours</w:t>
      </w:r>
      <w:del w:id="31" w:author="Jacob Roundy" w:date="2015-03-26T12:20:00Z">
        <w:r w:rsidDel="00BB76AC">
          <w:delText xml:space="preserve"> </w:delText>
        </w:r>
      </w:del>
      <w:del w:id="32" w:author="melissa lester" w:date="2015-03-19T08:46:00Z">
        <w:r w:rsidDel="007F33E5">
          <w:delText>(</w:delText>
        </w:r>
        <w:r w:rsidRPr="00127AC2" w:rsidDel="007F33E5">
          <w:rPr>
            <w:i/>
          </w:rPr>
          <w:delText>i.e.</w:delText>
        </w:r>
        <w:r w:rsidDel="007F33E5">
          <w:delText xml:space="preserve"> at 100 or </w:delText>
        </w:r>
      </w:del>
      <w:del w:id="33" w:author="melissa lester" w:date="2015-03-19T08:44:00Z">
        <w:r w:rsidDel="007F33E5">
          <w:delText>1</w:delText>
        </w:r>
      </w:del>
      <w:ins w:id="34" w:author="Andrew Wilkens" w:date="2015-03-12T17:53:00Z">
        <w:del w:id="35" w:author="melissa lester" w:date="2015-03-19T08:44:00Z">
          <w:r w:rsidR="005632D4" w:rsidDel="007F33E5">
            <w:delText>,</w:delText>
          </w:r>
        </w:del>
      </w:ins>
      <w:del w:id="36" w:author="melissa lester" w:date="2015-03-19T08:44:00Z">
        <w:r w:rsidDel="007F33E5">
          <w:delText>000</w:delText>
        </w:r>
      </w:del>
      <w:del w:id="37" w:author="melissa lester" w:date="2015-03-19T08:46:00Z">
        <w:r w:rsidDel="007F33E5">
          <w:delText xml:space="preserve"> f</w:delText>
        </w:r>
        <w:r w:rsidRPr="00581194" w:rsidDel="007F33E5">
          <w:delText>t</w:delText>
        </w:r>
        <w:r w:rsidR="0091319F" w:rsidDel="007F33E5">
          <w:delText>.</w:delText>
        </w:r>
        <w:r w:rsidRPr="00581194" w:rsidDel="007F33E5">
          <w:delText xml:space="preserve"> intervals, as opposed to </w:delText>
        </w:r>
        <w:r w:rsidDel="007F33E5">
          <w:delText>every line that might represent smaller, 20 or 40 ft</w:delText>
        </w:r>
        <w:r w:rsidR="0091319F" w:rsidDel="007F33E5">
          <w:delText>.</w:delText>
        </w:r>
        <w:r w:rsidDel="007F33E5">
          <w:delText>,</w:delText>
        </w:r>
        <w:r w:rsidRPr="00581194" w:rsidDel="007F33E5">
          <w:delText xml:space="preserve"> </w:delText>
        </w:r>
        <w:commentRangeStart w:id="38"/>
        <w:r w:rsidRPr="00581194" w:rsidDel="007F33E5">
          <w:delText>intervals</w:delText>
        </w:r>
        <w:commentRangeEnd w:id="38"/>
        <w:r w:rsidR="007F33E5" w:rsidDel="007F33E5">
          <w:rPr>
            <w:rStyle w:val="CommentReference"/>
            <w:vanish/>
          </w:rPr>
          <w:commentReference w:id="38"/>
        </w:r>
        <w:r w:rsidRPr="00581194" w:rsidDel="007F33E5">
          <w:delText>)</w:delText>
        </w:r>
      </w:del>
      <w:r w:rsidRPr="00581194">
        <w:t>.</w:t>
      </w:r>
    </w:p>
    <w:p w14:paraId="58291220" w14:textId="77777777" w:rsidR="00BB76AC" w:rsidRDefault="00BB76AC">
      <w:pPr>
        <w:pStyle w:val="ListParagraph"/>
        <w:numPr>
          <w:ilvl w:val="2"/>
          <w:numId w:val="1"/>
          <w:ins w:id="39" w:author="melissa lester" w:date="2015-03-19T08:41:00Z"/>
        </w:numPr>
        <w:rPr>
          <w:ins w:id="40" w:author="Jacob Roundy" w:date="2015-03-26T12:23:00Z"/>
        </w:rPr>
        <w:pPrChange w:id="41" w:author="melissa lester" w:date="2015-03-19T08:41:00Z">
          <w:pPr>
            <w:pStyle w:val="ListParagraph"/>
            <w:ind w:left="0"/>
          </w:pPr>
        </w:pPrChange>
      </w:pPr>
      <w:ins w:id="42" w:author="Jacob Roundy" w:date="2015-03-26T12:20:00Z">
        <w:r>
          <w:t xml:space="preserve"> </w:t>
        </w:r>
      </w:ins>
      <w:ins w:id="43" w:author="melissa lester" w:date="2015-03-19T08:41:00Z">
        <w:r w:rsidR="007F33E5">
          <w:t xml:space="preserve">The major contours </w:t>
        </w:r>
      </w:ins>
      <w:ins w:id="44" w:author="melissa lester" w:date="2015-03-19T08:44:00Z">
        <w:r w:rsidR="007F33E5">
          <w:t>(</w:t>
        </w:r>
      </w:ins>
      <w:ins w:id="45" w:author="melissa lester" w:date="2015-03-19T08:46:00Z">
        <w:r w:rsidR="007F33E5">
          <w:t>also</w:t>
        </w:r>
      </w:ins>
      <w:ins w:id="46" w:author="melissa lester" w:date="2015-03-19T08:44:00Z">
        <w:r w:rsidR="007F33E5">
          <w:t xml:space="preserve"> called index contours) </w:t>
        </w:r>
      </w:ins>
      <w:ins w:id="47" w:author="melissa lester" w:date="2015-03-19T08:41:00Z">
        <w:r w:rsidR="007F33E5">
          <w:t xml:space="preserve">are those </w:t>
        </w:r>
        <w:r w:rsidR="00864ABB">
          <w:t xml:space="preserve">that show up on the map as bold, </w:t>
        </w:r>
        <w:r w:rsidR="007F33E5">
          <w:t xml:space="preserve">slightly heavier lines. </w:t>
        </w:r>
      </w:ins>
    </w:p>
    <w:p w14:paraId="099FA21C" w14:textId="77777777" w:rsidR="00BB76AC" w:rsidRDefault="00BB76AC">
      <w:pPr>
        <w:pStyle w:val="ListParagraph"/>
        <w:numPr>
          <w:ins w:id="48" w:author="melissa lester" w:date="2015-03-19T08:41:00Z"/>
        </w:numPr>
        <w:ind w:left="1728"/>
        <w:rPr>
          <w:ins w:id="49" w:author="Jacob Roundy" w:date="2015-03-26T12:23:00Z"/>
        </w:rPr>
        <w:pPrChange w:id="50" w:author="Jacob Roundy" w:date="2015-03-26T12:23:00Z">
          <w:pPr>
            <w:pStyle w:val="ListParagraph"/>
            <w:ind w:left="0"/>
          </w:pPr>
        </w:pPrChange>
      </w:pPr>
    </w:p>
    <w:p w14:paraId="1D2AD5A8" w14:textId="3AA93D40" w:rsidR="00B6264F" w:rsidRDefault="007F33E5">
      <w:pPr>
        <w:pStyle w:val="ListParagraph"/>
        <w:numPr>
          <w:ilvl w:val="3"/>
          <w:numId w:val="1"/>
          <w:ins w:id="51" w:author="melissa lester" w:date="2015-03-19T08:41:00Z"/>
        </w:numPr>
        <w:pPrChange w:id="52" w:author="Jacob Roundy" w:date="2015-03-26T12:23:00Z">
          <w:pPr>
            <w:pStyle w:val="ListParagraph"/>
            <w:ind w:left="0"/>
          </w:pPr>
        </w:pPrChange>
      </w:pPr>
      <w:ins w:id="53" w:author="melissa lester" w:date="2015-03-19T08:41:00Z">
        <w:del w:id="54" w:author="Jacob Roundy" w:date="2015-03-26T12:20:00Z">
          <w:r w:rsidDel="00BB76AC">
            <w:delText xml:space="preserve"> </w:delText>
          </w:r>
        </w:del>
      </w:ins>
      <w:ins w:id="55" w:author="melissa lester" w:date="2015-03-19T08:42:00Z">
        <w:del w:id="56" w:author="Jacob Roundy" w:date="2015-03-26T12:20:00Z">
          <w:r w:rsidDel="00BB76AC">
            <w:delText xml:space="preserve"> </w:delText>
          </w:r>
        </w:del>
        <w:r>
          <w:t xml:space="preserve">For example, </w:t>
        </w:r>
      </w:ins>
      <w:ins w:id="57" w:author="melissa lester" w:date="2015-03-19T08:45:00Z">
        <w:r>
          <w:t>m</w:t>
        </w:r>
      </w:ins>
      <w:ins w:id="58" w:author="melissa lester" w:date="2015-03-19T08:42:00Z">
        <w:r>
          <w:t xml:space="preserve">ajor contours </w:t>
        </w:r>
      </w:ins>
      <w:ins w:id="59" w:author="melissa lester" w:date="2015-03-19T08:47:00Z">
        <w:r>
          <w:t>on a 7.5 min</w:t>
        </w:r>
        <w:del w:id="60" w:author="Jacob Roundy" w:date="2015-03-26T12:21:00Z">
          <w:r w:rsidDel="00BB76AC">
            <w:delText>ute</w:delText>
          </w:r>
        </w:del>
        <w:r>
          <w:t xml:space="preserve"> quadrangle map </w:t>
        </w:r>
      </w:ins>
      <w:ins w:id="61" w:author="Jacob Roundy" w:date="2015-03-26T12:21:00Z">
        <w:r w:rsidR="00BB76AC">
          <w:t>are</w:t>
        </w:r>
      </w:ins>
      <w:ins w:id="62" w:author="melissa lester" w:date="2015-03-19T08:42:00Z">
        <w:del w:id="63" w:author="Jacob Roundy" w:date="2015-03-26T12:21:00Z">
          <w:r w:rsidDel="00BB76AC">
            <w:delText>will</w:delText>
          </w:r>
        </w:del>
        <w:r>
          <w:t xml:space="preserve"> typically </w:t>
        </w:r>
        <w:del w:id="64" w:author="Jacob Roundy" w:date="2015-03-26T12:21:00Z">
          <w:r w:rsidDel="00BB76AC">
            <w:delText xml:space="preserve">be </w:delText>
          </w:r>
        </w:del>
        <w:r>
          <w:t>used to indicate 200 f</w:t>
        </w:r>
        <w:del w:id="65" w:author="Jacob Roundy" w:date="2015-03-26T12:21:00Z">
          <w:r w:rsidDel="00BB76AC">
            <w:delText>oo</w:delText>
          </w:r>
        </w:del>
        <w:r>
          <w:t>t</w:t>
        </w:r>
      </w:ins>
      <w:ins w:id="66" w:author="Jacob Roundy" w:date="2015-03-26T12:21:00Z">
        <w:r w:rsidR="00BB76AC">
          <w:t>.</w:t>
        </w:r>
      </w:ins>
      <w:ins w:id="67" w:author="melissa lester" w:date="2015-03-19T08:42:00Z">
        <w:r>
          <w:t xml:space="preserve"> intervals </w:t>
        </w:r>
      </w:ins>
      <w:ins w:id="68" w:author="melissa lester" w:date="2015-03-19T08:45:00Z">
        <w:r>
          <w:t xml:space="preserve">on </w:t>
        </w:r>
      </w:ins>
      <w:ins w:id="69" w:author="melissa lester" w:date="2015-03-19T08:47:00Z">
        <w:r>
          <w:t>the</w:t>
        </w:r>
      </w:ins>
      <w:ins w:id="70" w:author="melissa lester" w:date="2015-03-19T08:45:00Z">
        <w:r>
          <w:t xml:space="preserve"> map</w:t>
        </w:r>
      </w:ins>
      <w:ins w:id="71" w:author="Jacob Roundy" w:date="2015-03-26T12:21:00Z">
        <w:r w:rsidR="00BB76AC">
          <w:t>,</w:t>
        </w:r>
      </w:ins>
      <w:ins w:id="72" w:author="melissa lester" w:date="2015-03-19T08:45:00Z">
        <w:r>
          <w:t xml:space="preserve"> with the standard contour line</w:t>
        </w:r>
      </w:ins>
      <w:ins w:id="73" w:author="melissa lester" w:date="2015-03-19T08:47:00Z">
        <w:r>
          <w:t>s</w:t>
        </w:r>
      </w:ins>
      <w:ins w:id="74" w:author="melissa lester" w:date="2015-03-19T08:45:00Z">
        <w:r>
          <w:t xml:space="preserve"> representing 40 f</w:t>
        </w:r>
        <w:del w:id="75" w:author="Jacob Roundy" w:date="2015-03-26T12:21:00Z">
          <w:r w:rsidDel="00BB76AC">
            <w:delText>oo</w:delText>
          </w:r>
        </w:del>
        <w:r>
          <w:t>t</w:t>
        </w:r>
      </w:ins>
      <w:ins w:id="76" w:author="Jacob Roundy" w:date="2015-03-26T12:21:00Z">
        <w:r w:rsidR="00BB76AC">
          <w:t>.</w:t>
        </w:r>
      </w:ins>
      <w:ins w:id="77" w:author="melissa lester" w:date="2015-03-19T08:45:00Z">
        <w:r>
          <w:t xml:space="preserve"> interval</w:t>
        </w:r>
      </w:ins>
      <w:ins w:id="78" w:author="melissa lester" w:date="2015-03-19T08:47:00Z">
        <w:r>
          <w:t>s</w:t>
        </w:r>
      </w:ins>
      <w:ins w:id="79" w:author="melissa lester" w:date="2015-03-19T08:45:00Z">
        <w:r>
          <w:t xml:space="preserve">. </w:t>
        </w:r>
        <w:del w:id="80" w:author="Jacob Roundy" w:date="2015-03-26T12:21:00Z">
          <w:r w:rsidDel="00BB76AC">
            <w:delText xml:space="preserve"> </w:delText>
          </w:r>
        </w:del>
        <w:r>
          <w:t xml:space="preserve">This means that between every major contour, there </w:t>
        </w:r>
      </w:ins>
      <w:ins w:id="81" w:author="Jacob Roundy" w:date="2015-03-26T12:22:00Z">
        <w:r w:rsidR="00BB76AC">
          <w:t>are</w:t>
        </w:r>
      </w:ins>
      <w:ins w:id="82" w:author="melissa lester" w:date="2015-03-19T08:45:00Z">
        <w:del w:id="83" w:author="Jacob Roundy" w:date="2015-03-26T12:22:00Z">
          <w:r w:rsidDel="00BB76AC">
            <w:delText>will be</w:delText>
          </w:r>
        </w:del>
        <w:r>
          <w:t xml:space="preserve"> 4 standard contours (representing 5 steps in elevation</w:t>
        </w:r>
        <w:del w:id="84" w:author="Jacob Roundy" w:date="2015-03-26T12:23:00Z">
          <w:r w:rsidDel="00BB76AC">
            <w:delText>,</w:delText>
          </w:r>
        </w:del>
        <w:r>
          <w:t xml:space="preserve"> to move from one major contour to the next).</w:t>
        </w:r>
      </w:ins>
    </w:p>
    <w:commentRangeEnd w:id="27"/>
    <w:p w14:paraId="0F536028" w14:textId="77777777" w:rsidR="00D50466" w:rsidRPr="00A660BC" w:rsidRDefault="00A43DDB" w:rsidP="00A660BC">
      <w:pPr>
        <w:pStyle w:val="ListParagraph"/>
        <w:ind w:left="792"/>
      </w:pPr>
      <w:r>
        <w:rPr>
          <w:rStyle w:val="CommentReference"/>
        </w:rPr>
        <w:commentReference w:id="27"/>
      </w:r>
    </w:p>
    <w:p w14:paraId="0C9C9502" w14:textId="77777777" w:rsidR="00581194" w:rsidRDefault="007F7702" w:rsidP="00A660BC">
      <w:pPr>
        <w:pStyle w:val="ListParagraph"/>
        <w:numPr>
          <w:ilvl w:val="1"/>
          <w:numId w:val="1"/>
        </w:numPr>
        <w:ind w:hanging="450"/>
      </w:pPr>
      <w:r w:rsidRPr="00A660BC">
        <w:t xml:space="preserve">Set the paper with the tick marks along the x-axis of a piece of graph paper.  </w:t>
      </w:r>
      <w:r w:rsidR="006371C1" w:rsidRPr="00A660BC">
        <w:t xml:space="preserve">Transfer </w:t>
      </w:r>
      <w:r w:rsidRPr="00A660BC">
        <w:t>the elevation marks onto the y-axis</w:t>
      </w:r>
      <w:r w:rsidR="00BA3AE6" w:rsidRPr="00A660BC">
        <w:t xml:space="preserve"> with a dot</w:t>
      </w:r>
      <w:r w:rsidRPr="00A660BC">
        <w:t>.</w:t>
      </w:r>
      <w:r w:rsidR="00CC3A09" w:rsidRPr="00A660BC">
        <w:t xml:space="preserve"> </w:t>
      </w:r>
    </w:p>
    <w:p w14:paraId="6E0D2339" w14:textId="77777777" w:rsidR="00581194" w:rsidRDefault="00581194" w:rsidP="00A660BC">
      <w:pPr>
        <w:pStyle w:val="ListParagraph"/>
        <w:ind w:left="1224"/>
      </w:pPr>
    </w:p>
    <w:p w14:paraId="090D3613" w14:textId="77777777" w:rsidR="00581194" w:rsidRDefault="00581194" w:rsidP="00A660BC">
      <w:pPr>
        <w:pStyle w:val="ListParagraph"/>
        <w:numPr>
          <w:ilvl w:val="2"/>
          <w:numId w:val="1"/>
        </w:numPr>
      </w:pPr>
      <w:r>
        <w:t xml:space="preserve">This </w:t>
      </w:r>
      <w:r w:rsidRPr="00581194">
        <w:t>generates a graph of elevation (y-axis) versus distance along the A-A’ line.</w:t>
      </w:r>
    </w:p>
    <w:p w14:paraId="5AE02DD3" w14:textId="77777777" w:rsidR="00581194" w:rsidRDefault="00581194" w:rsidP="00A660BC">
      <w:pPr>
        <w:pStyle w:val="ListParagraph"/>
        <w:ind w:left="1224"/>
      </w:pPr>
    </w:p>
    <w:p w14:paraId="654AD6F6" w14:textId="77777777" w:rsidR="00581194" w:rsidRDefault="00581194" w:rsidP="00A660BC">
      <w:pPr>
        <w:pStyle w:val="ListParagraph"/>
        <w:numPr>
          <w:ilvl w:val="2"/>
          <w:numId w:val="1"/>
        </w:numPr>
      </w:pPr>
      <w:r>
        <w:t>The scale of the x-axis is</w:t>
      </w:r>
      <w:r w:rsidRPr="00581194">
        <w:t xml:space="preserve"> defined by the map itself. The scale of the y-axis can be chosen to be equivalent to the map scale (resulting in no vertical exaggeration)</w:t>
      </w:r>
      <w:r>
        <w:t>, or it can be chosen such that the</w:t>
      </w:r>
      <w:r w:rsidRPr="00581194">
        <w:t xml:space="preserve"> small elevation variations are effectively “stretched out” (resulting in vertical exaggeration).</w:t>
      </w:r>
    </w:p>
    <w:p w14:paraId="03257702" w14:textId="77777777" w:rsidR="00D50466" w:rsidRDefault="00D50466" w:rsidP="00A660BC">
      <w:pPr>
        <w:pStyle w:val="ListParagraph"/>
      </w:pPr>
    </w:p>
    <w:p w14:paraId="4F5340D2" w14:textId="77777777" w:rsidR="00BA3AE6" w:rsidRPr="00A660BC" w:rsidRDefault="006371C1" w:rsidP="00A660BC">
      <w:pPr>
        <w:pStyle w:val="ListParagraph"/>
        <w:numPr>
          <w:ilvl w:val="1"/>
          <w:numId w:val="1"/>
        </w:numPr>
        <w:ind w:hanging="450"/>
      </w:pPr>
      <w:r w:rsidRPr="00A660BC">
        <w:t>Smooth the profile</w:t>
      </w:r>
      <w:r w:rsidR="00BA3AE6" w:rsidRPr="00A660BC">
        <w:t xml:space="preserve"> by connecting the dots, recognizing that most topographic variation in the real world does not exist in abrupt steps.</w:t>
      </w:r>
    </w:p>
    <w:p w14:paraId="47EAA1DD" w14:textId="77777777" w:rsidR="00BA3AE6" w:rsidRPr="00A660BC" w:rsidRDefault="00BA3AE6"/>
    <w:p w14:paraId="0F508982" w14:textId="77777777" w:rsidR="00186C00" w:rsidRPr="00A660BC" w:rsidRDefault="00186C00" w:rsidP="00186C00">
      <w:pPr>
        <w:rPr>
          <w:b/>
          <w:sz w:val="22"/>
          <w:szCs w:val="28"/>
        </w:rPr>
      </w:pPr>
      <w:commentRangeStart w:id="85"/>
      <w:commentRangeStart w:id="86"/>
      <w:r w:rsidRPr="00A660BC">
        <w:rPr>
          <w:b/>
          <w:sz w:val="28"/>
          <w:szCs w:val="28"/>
        </w:rPr>
        <w:t>Results</w:t>
      </w:r>
      <w:commentRangeEnd w:id="85"/>
      <w:r w:rsidR="005632D4">
        <w:rPr>
          <w:rStyle w:val="CommentReference"/>
        </w:rPr>
        <w:commentReference w:id="85"/>
      </w:r>
      <w:commentRangeEnd w:id="86"/>
      <w:r w:rsidR="00864ABB">
        <w:rPr>
          <w:rStyle w:val="CommentReference"/>
          <w:vanish/>
        </w:rPr>
        <w:commentReference w:id="86"/>
      </w:r>
    </w:p>
    <w:p w14:paraId="1FB7FB1F" w14:textId="77777777" w:rsidR="00186C00" w:rsidRPr="00A660BC" w:rsidRDefault="00186C00">
      <w:r w:rsidRPr="00A660BC">
        <w:t>Once properly smoothed and checked against the map itself (for elevation details between points), the resulting topographic profile is a representation of the highs and lows of a landscape, between the defined points.</w:t>
      </w:r>
    </w:p>
    <w:p w14:paraId="7029A542" w14:textId="77777777" w:rsidR="00BA3AE6" w:rsidRPr="00A660BC" w:rsidRDefault="00BA3AE6"/>
    <w:p w14:paraId="08B5BC62" w14:textId="77777777" w:rsidR="00BA3AE6" w:rsidRPr="00A660BC" w:rsidRDefault="00BA3AE6">
      <w:r w:rsidRPr="00A660BC">
        <w:lastRenderedPageBreak/>
        <w:t>When topographic profiles are used as a base for projections of geologic features into the subsurface, it’s generally best to avoid vertical exaggeration</w:t>
      </w:r>
      <w:r w:rsidR="006474CC">
        <w:t xml:space="preserve"> </w:t>
      </w:r>
      <w:r w:rsidRPr="00A660BC">
        <w:t>—</w:t>
      </w:r>
      <w:r w:rsidR="006474CC">
        <w:t xml:space="preserve"> </w:t>
      </w:r>
      <w:r w:rsidRPr="00A660BC">
        <w:t>in other words, the horizontal and vertical axes should have the same scale.</w:t>
      </w:r>
      <w:r w:rsidR="006474CC">
        <w:t xml:space="preserve"> </w:t>
      </w:r>
      <w:r w:rsidRPr="00A660BC">
        <w:t>However, when there is very little vertical variation across the topographic profile line, it might be useful (in order to visualize topography) to have a different vertical scale, effectively stretching out the vertical topographic variations.</w:t>
      </w:r>
    </w:p>
    <w:p w14:paraId="3F08A231" w14:textId="77777777" w:rsidR="00BA3AE6" w:rsidRPr="00A660BC" w:rsidRDefault="00BA3AE6"/>
    <w:p w14:paraId="4942FA2E" w14:textId="636AB9EA" w:rsidR="006371C1" w:rsidRDefault="006474CC">
      <w:pPr>
        <w:rPr>
          <w:ins w:id="87" w:author="melissa lester" w:date="2015-03-19T16:52:00Z"/>
        </w:rPr>
      </w:pPr>
      <w:r>
        <w:t>T</w:t>
      </w:r>
      <w:r w:rsidR="00BA3AE6" w:rsidRPr="00A660BC">
        <w:t xml:space="preserve">he degree of vertical exaggeration </w:t>
      </w:r>
      <w:r>
        <w:t>is</w:t>
      </w:r>
      <w:r w:rsidR="00BA3AE6" w:rsidRPr="00A660BC">
        <w:t xml:space="preserve"> </w:t>
      </w:r>
      <w:r>
        <w:t xml:space="preserve">equal to </w:t>
      </w:r>
      <w:r w:rsidR="00BA3AE6" w:rsidRPr="00A660BC">
        <w:t>the vertical fractional scale divided by the horizontal fractional scale.</w:t>
      </w:r>
      <w:r>
        <w:t xml:space="preserve"> </w:t>
      </w:r>
      <w:r w:rsidR="00BA3AE6" w:rsidRPr="00A660BC">
        <w:t xml:space="preserve">For example, if one is using a typical U.S. Geological Survey topographic map with a horizontal scale of 1:24000 </w:t>
      </w:r>
      <w:r>
        <w:t>(</w:t>
      </w:r>
      <w:r w:rsidR="00B060DE">
        <w:t>1</w:t>
      </w:r>
      <w:r w:rsidR="00BA3AE6" w:rsidRPr="00A660BC">
        <w:t xml:space="preserve"> in</w:t>
      </w:r>
      <w:r w:rsidR="00B060DE">
        <w:t>.</w:t>
      </w:r>
      <w:r w:rsidR="00BA3AE6" w:rsidRPr="00A660BC">
        <w:t xml:space="preserve"> on the map represent</w:t>
      </w:r>
      <w:r>
        <w:t>s</w:t>
      </w:r>
      <w:r w:rsidR="00BA3AE6" w:rsidRPr="00A660BC">
        <w:t xml:space="preserve"> 24,000 in</w:t>
      </w:r>
      <w:r w:rsidR="00B060DE">
        <w:t>.</w:t>
      </w:r>
      <w:r w:rsidR="00BA3AE6" w:rsidRPr="00A660BC">
        <w:t xml:space="preserve"> in the real world) and a chosen vertical scale of 1:2400 (</w:t>
      </w:r>
      <w:r w:rsidR="00B060DE">
        <w:t>1</w:t>
      </w:r>
      <w:r w:rsidR="00BA3AE6" w:rsidRPr="00A660BC">
        <w:t xml:space="preserve"> in</w:t>
      </w:r>
      <w:r w:rsidR="00B060DE">
        <w:t>.</w:t>
      </w:r>
      <w:r w:rsidR="00BA3AE6" w:rsidRPr="00A660BC">
        <w:t xml:space="preserve"> on the vertical </w:t>
      </w:r>
      <w:r w:rsidR="00363F8D" w:rsidRPr="00A660BC">
        <w:t>scale represents 2,400 in</w:t>
      </w:r>
      <w:r w:rsidR="00B060DE">
        <w:t>.</w:t>
      </w:r>
      <w:r w:rsidR="00363F8D" w:rsidRPr="00A660BC">
        <w:t xml:space="preserve"> of vertical change), then the vertical exaggeration is simply 1/2400 divided by 1/24,000 which equals 10x vertical exaggeration.</w:t>
      </w:r>
    </w:p>
    <w:p w14:paraId="2984A262" w14:textId="77777777" w:rsidR="00864ABB" w:rsidRDefault="00864ABB">
      <w:pPr>
        <w:numPr>
          <w:ins w:id="88" w:author="melissa lester" w:date="2015-03-19T16:52:00Z"/>
        </w:numPr>
        <w:rPr>
          <w:ins w:id="89" w:author="melissa lester" w:date="2015-03-19T16:52:00Z"/>
        </w:rPr>
      </w:pPr>
    </w:p>
    <w:p w14:paraId="6056641D" w14:textId="421F7D9F" w:rsidR="00864ABB" w:rsidDel="00E75E0F" w:rsidRDefault="00864ABB">
      <w:pPr>
        <w:rPr>
          <w:del w:id="90" w:author="melissa lester" w:date="2015-03-19T19:05:00Z"/>
        </w:rPr>
      </w:pPr>
      <w:ins w:id="91" w:author="melissa lester" w:date="2015-03-19T16:52:00Z">
        <w:r>
          <w:t xml:space="preserve">Some vertical exaggeration is </w:t>
        </w:r>
      </w:ins>
      <w:ins w:id="92" w:author="melissa lester" w:date="2015-03-19T19:08:00Z">
        <w:r w:rsidR="00E75E0F">
          <w:t>often</w:t>
        </w:r>
      </w:ins>
      <w:ins w:id="93" w:author="melissa lester" w:date="2015-03-19T16:53:00Z">
        <w:r>
          <w:t xml:space="preserve"> useful, particularly when the topographic profile is being used primarily to show the </w:t>
        </w:r>
      </w:ins>
      <w:ins w:id="94" w:author="melissa lester" w:date="2015-03-19T19:08:00Z">
        <w:del w:id="95" w:author="Jacob Roundy" w:date="2015-03-26T12:30:00Z">
          <w:r w:rsidR="00E75E0F" w:rsidDel="003950A5">
            <w:delText>“</w:delText>
          </w:r>
        </w:del>
      </w:ins>
      <w:ins w:id="96" w:author="melissa lester" w:date="2015-03-19T16:53:00Z">
        <w:r>
          <w:t>ruggedness</w:t>
        </w:r>
      </w:ins>
      <w:ins w:id="97" w:author="melissa lester" w:date="2015-03-19T19:08:00Z">
        <w:del w:id="98" w:author="Jacob Roundy" w:date="2015-03-26T12:30:00Z">
          <w:r w:rsidR="00E75E0F" w:rsidDel="003950A5">
            <w:delText>”</w:delText>
          </w:r>
        </w:del>
      </w:ins>
      <w:ins w:id="99" w:author="melissa lester" w:date="2015-03-19T16:53:00Z">
        <w:r>
          <w:t xml:space="preserve"> of the terrain. </w:t>
        </w:r>
        <w:del w:id="100" w:author="Jacob Roundy" w:date="2015-03-26T12:30:00Z">
          <w:r w:rsidDel="003950A5">
            <w:delText xml:space="preserve"> </w:delText>
          </w:r>
        </w:del>
      </w:ins>
      <w:ins w:id="101" w:author="melissa lester" w:date="2015-03-19T16:54:00Z">
        <w:r>
          <w:t xml:space="preserve">As per the </w:t>
        </w:r>
      </w:ins>
      <w:ins w:id="102" w:author="Jacob Roundy" w:date="2015-03-26T12:30:00Z">
        <w:r w:rsidR="00B060DE">
          <w:t xml:space="preserve">previous </w:t>
        </w:r>
      </w:ins>
      <w:ins w:id="103" w:author="melissa lester" w:date="2015-03-19T16:54:00Z">
        <w:r>
          <w:t>example</w:t>
        </w:r>
        <w:del w:id="104" w:author="Jacob Roundy" w:date="2015-03-26T12:30:00Z">
          <w:r w:rsidDel="00B060DE">
            <w:delText xml:space="preserve"> above</w:delText>
          </w:r>
        </w:del>
        <w:r>
          <w:t>, on a 1:24000 map (</w:t>
        </w:r>
      </w:ins>
      <w:ins w:id="105" w:author="melissa lester" w:date="2015-03-19T16:55:00Z">
        <w:r>
          <w:t>the scale generally used on standard</w:t>
        </w:r>
      </w:ins>
      <w:ins w:id="106" w:author="melissa lester" w:date="2015-03-19T16:54:00Z">
        <w:r>
          <w:t xml:space="preserve"> USGS 7.5 min</w:t>
        </w:r>
        <w:del w:id="107" w:author="Jacob Roundy" w:date="2015-03-26T12:30:00Z">
          <w:r w:rsidDel="00B060DE">
            <w:delText>ute</w:delText>
          </w:r>
        </w:del>
        <w:r>
          <w:t xml:space="preserve"> quadrangle map</w:t>
        </w:r>
      </w:ins>
      <w:ins w:id="108" w:author="melissa lester" w:date="2015-03-19T16:55:00Z">
        <w:r>
          <w:t>s</w:t>
        </w:r>
      </w:ins>
      <w:ins w:id="109" w:author="melissa lester" w:date="2015-03-19T16:54:00Z">
        <w:r>
          <w:t>)</w:t>
        </w:r>
      </w:ins>
      <w:ins w:id="110" w:author="melissa lester" w:date="2015-03-19T16:55:00Z">
        <w:r>
          <w:t xml:space="preserve">, </w:t>
        </w:r>
      </w:ins>
      <w:r w:rsidR="00B060DE">
        <w:t>1</w:t>
      </w:r>
      <w:ins w:id="111" w:author="melissa lester" w:date="2015-03-19T16:56:00Z">
        <w:r w:rsidR="00712208">
          <w:t xml:space="preserve"> in</w:t>
        </w:r>
      </w:ins>
      <w:r w:rsidR="00B060DE">
        <w:t>.</w:t>
      </w:r>
      <w:ins w:id="112" w:author="melissa lester" w:date="2015-03-19T16:56:00Z">
        <w:r w:rsidR="00712208">
          <w:t xml:space="preserve"> on the lateral x-axis </w:t>
        </w:r>
      </w:ins>
      <w:ins w:id="113" w:author="melissa lester" w:date="2015-03-19T17:01:00Z">
        <w:r w:rsidR="00712208">
          <w:t xml:space="preserve">of the topographic profile </w:t>
        </w:r>
      </w:ins>
      <w:ins w:id="114" w:author="melissa lester" w:date="2015-03-19T17:06:00Z">
        <w:del w:id="115" w:author="Jacob Roundy" w:date="2015-03-26T12:31:00Z">
          <w:r w:rsidR="00D17712" w:rsidDel="00B060DE">
            <w:delText xml:space="preserve">will </w:delText>
          </w:r>
        </w:del>
      </w:ins>
      <w:ins w:id="116" w:author="melissa lester" w:date="2015-03-19T16:56:00Z">
        <w:r w:rsidR="00D17712">
          <w:t>represent</w:t>
        </w:r>
      </w:ins>
      <w:ins w:id="117" w:author="Jacob Roundy" w:date="2015-03-26T12:31:00Z">
        <w:r w:rsidR="00B060DE">
          <w:t>s</w:t>
        </w:r>
      </w:ins>
      <w:ins w:id="118" w:author="melissa lester" w:date="2015-03-19T16:56:00Z">
        <w:r w:rsidR="00712208">
          <w:t xml:space="preserve"> 2000 f</w:t>
        </w:r>
        <w:del w:id="119" w:author="Jacob Roundy" w:date="2015-03-26T12:31:00Z">
          <w:r w:rsidR="00712208" w:rsidDel="00B060DE">
            <w:delText>ee</w:delText>
          </w:r>
        </w:del>
        <w:r w:rsidR="00712208">
          <w:t>t</w:t>
        </w:r>
      </w:ins>
      <w:ins w:id="120" w:author="Jacob Roundy" w:date="2015-03-26T12:31:00Z">
        <w:r w:rsidR="00B060DE">
          <w:t>.</w:t>
        </w:r>
      </w:ins>
      <w:ins w:id="121" w:author="melissa lester" w:date="2015-03-19T16:56:00Z">
        <w:r w:rsidR="00712208">
          <w:t xml:space="preserve">, </w:t>
        </w:r>
      </w:ins>
      <w:ins w:id="122" w:author="melissa lester" w:date="2015-03-19T16:59:00Z">
        <w:r w:rsidR="00712208">
          <w:t xml:space="preserve">and these maps (depending on latitude) </w:t>
        </w:r>
      </w:ins>
      <w:ins w:id="123" w:author="Jacob Roundy" w:date="2015-03-26T12:31:00Z">
        <w:r w:rsidR="00B060DE">
          <w:t>are</w:t>
        </w:r>
      </w:ins>
      <w:ins w:id="124" w:author="melissa lester" w:date="2015-03-19T16:59:00Z">
        <w:del w:id="125" w:author="Jacob Roundy" w:date="2015-03-26T12:31:00Z">
          <w:r w:rsidR="00712208" w:rsidDel="00B060DE">
            <w:delText>will be</w:delText>
          </w:r>
        </w:del>
        <w:r w:rsidR="00712208">
          <w:t xml:space="preserve"> around </w:t>
        </w:r>
      </w:ins>
      <w:ins w:id="126" w:author="Jacob Roundy" w:date="2015-03-26T12:36:00Z">
        <w:r w:rsidR="00B060DE">
          <w:t xml:space="preserve">6 </w:t>
        </w:r>
      </w:ins>
      <w:ins w:id="127" w:author="melissa lester" w:date="2015-03-19T17:05:00Z">
        <w:del w:id="128" w:author="Jacob Roundy" w:date="2015-03-26T12:36:00Z">
          <w:r w:rsidR="00712208" w:rsidDel="00B060DE">
            <w:delText xml:space="preserve">six </w:delText>
          </w:r>
        </w:del>
        <w:r w:rsidR="00712208">
          <w:t xml:space="preserve">by </w:t>
        </w:r>
      </w:ins>
      <w:ins w:id="129" w:author="Jacob Roundy" w:date="2015-03-26T12:36:00Z">
        <w:r w:rsidR="00B060DE">
          <w:t>8</w:t>
        </w:r>
      </w:ins>
      <w:ins w:id="130" w:author="melissa lester" w:date="2015-03-19T17:05:00Z">
        <w:del w:id="131" w:author="Jacob Roundy" w:date="2015-03-26T12:36:00Z">
          <w:r w:rsidR="00712208" w:rsidDel="00B060DE">
            <w:delText>eight</w:delText>
          </w:r>
        </w:del>
        <w:r w:rsidR="00712208">
          <w:t xml:space="preserve"> mi</w:t>
        </w:r>
      </w:ins>
      <w:ins w:id="132" w:author="Jacob Roundy" w:date="2015-03-26T12:36:00Z">
        <w:r w:rsidR="00B060DE">
          <w:t>.</w:t>
        </w:r>
      </w:ins>
      <w:ins w:id="133" w:author="melissa lester" w:date="2015-03-19T17:05:00Z">
        <w:del w:id="134" w:author="Jacob Roundy" w:date="2015-03-26T12:36:00Z">
          <w:r w:rsidR="00712208" w:rsidDel="00B060DE">
            <w:delText>les</w:delText>
          </w:r>
        </w:del>
        <w:r w:rsidR="00712208">
          <w:t xml:space="preserve"> in total (east-west versus north-south) dimension. </w:t>
        </w:r>
        <w:del w:id="135" w:author="Jacob Roundy" w:date="2015-03-26T12:34:00Z">
          <w:r w:rsidR="00712208" w:rsidDel="00B060DE">
            <w:delText xml:space="preserve"> </w:delText>
          </w:r>
        </w:del>
        <w:r w:rsidR="00712208">
          <w:t xml:space="preserve">But in many </w:t>
        </w:r>
      </w:ins>
      <w:ins w:id="136" w:author="melissa lester" w:date="2015-03-19T19:08:00Z">
        <w:r w:rsidR="00E75E0F">
          <w:t>map regions</w:t>
        </w:r>
      </w:ins>
      <w:ins w:id="137" w:author="melissa lester" w:date="2015-03-19T17:05:00Z">
        <w:r w:rsidR="00712208">
          <w:t>, there is substantially less than 2000 f</w:t>
        </w:r>
        <w:del w:id="138" w:author="Jacob Roundy" w:date="2015-03-26T12:34:00Z">
          <w:r w:rsidR="00712208" w:rsidDel="00B060DE">
            <w:delText>ee</w:delText>
          </w:r>
        </w:del>
        <w:r w:rsidR="00712208">
          <w:t>t</w:t>
        </w:r>
      </w:ins>
      <w:ins w:id="139" w:author="Jacob Roundy" w:date="2015-03-26T12:34:00Z">
        <w:r w:rsidR="00B060DE">
          <w:t>.</w:t>
        </w:r>
      </w:ins>
      <w:ins w:id="140" w:author="melissa lester" w:date="2015-03-19T17:05:00Z">
        <w:r w:rsidR="00712208">
          <w:t xml:space="preserve"> (</w:t>
        </w:r>
      </w:ins>
      <w:ins w:id="141" w:author="melissa lester" w:date="2015-03-19T19:08:00Z">
        <w:r w:rsidR="00E75E0F">
          <w:t>i.e.</w:t>
        </w:r>
      </w:ins>
      <w:ins w:id="142" w:author="Jacob Roundy" w:date="2015-03-26T12:37:00Z">
        <w:r w:rsidR="00B060DE">
          <w:t>,</w:t>
        </w:r>
      </w:ins>
      <w:ins w:id="143" w:author="melissa lester" w:date="2015-03-19T19:08:00Z">
        <w:r w:rsidR="00E75E0F">
          <w:t xml:space="preserve"> </w:t>
        </w:r>
      </w:ins>
      <w:r w:rsidR="00B060DE">
        <w:t>1</w:t>
      </w:r>
      <w:r w:rsidR="00712208">
        <w:t xml:space="preserve"> in</w:t>
      </w:r>
      <w:r w:rsidR="00B060DE">
        <w:t>.</w:t>
      </w:r>
      <w:ins w:id="144" w:author="melissa lester" w:date="2015-03-19T17:05:00Z">
        <w:r w:rsidR="00712208">
          <w:t xml:space="preserve">) </w:t>
        </w:r>
      </w:ins>
      <w:ins w:id="145" w:author="melissa lester" w:date="2015-03-19T19:09:00Z">
        <w:r w:rsidR="00E75E0F">
          <w:t xml:space="preserve">of </w:t>
        </w:r>
      </w:ins>
      <w:ins w:id="146" w:author="melissa lester" w:date="2015-03-19T17:05:00Z">
        <w:r w:rsidR="00712208">
          <w:t>vertical relief</w:t>
        </w:r>
      </w:ins>
      <w:ins w:id="147" w:author="melissa lester" w:date="2015-03-19T17:07:00Z">
        <w:r w:rsidR="00D17712">
          <w:t xml:space="preserve"> over the entire map area</w:t>
        </w:r>
      </w:ins>
      <w:ins w:id="148" w:author="melissa lester" w:date="2015-03-19T17:06:00Z">
        <w:del w:id="149" w:author="Jacob Roundy" w:date="2015-03-26T12:35:00Z">
          <w:r w:rsidR="00712208" w:rsidDel="00B060DE">
            <w:delText>—</w:delText>
          </w:r>
        </w:del>
      </w:ins>
      <w:ins w:id="150" w:author="Jacob Roundy" w:date="2015-03-26T12:35:00Z">
        <w:r w:rsidR="00B060DE">
          <w:t xml:space="preserve">; </w:t>
        </w:r>
      </w:ins>
      <w:ins w:id="151" w:author="melissa lester" w:date="2015-03-19T17:06:00Z">
        <w:r w:rsidR="00712208">
          <w:t xml:space="preserve">therefore, </w:t>
        </w:r>
      </w:ins>
      <w:ins w:id="152" w:author="melissa lester" w:date="2015-03-19T19:05:00Z">
        <w:r w:rsidR="00E75E0F">
          <w:t xml:space="preserve">a non-exaggerated profile </w:t>
        </w:r>
        <w:del w:id="153" w:author="Jacob Roundy" w:date="2015-03-26T12:35:00Z">
          <w:r w:rsidR="00E75E0F" w:rsidDel="00B060DE">
            <w:delText xml:space="preserve">would </w:delText>
          </w:r>
        </w:del>
        <w:r w:rsidR="00E75E0F">
          <w:t>show</w:t>
        </w:r>
      </w:ins>
      <w:ins w:id="154" w:author="Jacob Roundy" w:date="2015-03-26T12:35:00Z">
        <w:r w:rsidR="00B060DE">
          <w:t>s</w:t>
        </w:r>
      </w:ins>
      <w:ins w:id="155" w:author="melissa lester" w:date="2015-03-19T19:05:00Z">
        <w:r w:rsidR="00E75E0F">
          <w:t xml:space="preserve"> very little variation on the </w:t>
        </w:r>
      </w:ins>
      <w:ins w:id="156" w:author="Jacob Roundy" w:date="2015-03-26T12:35:00Z">
        <w:r w:rsidR="00B060DE">
          <w:t>y</w:t>
        </w:r>
      </w:ins>
      <w:ins w:id="157" w:author="melissa lester" w:date="2015-03-19T19:05:00Z">
        <w:del w:id="158" w:author="Jacob Roundy" w:date="2015-03-26T12:35:00Z">
          <w:r w:rsidR="00E75E0F" w:rsidDel="00B060DE">
            <w:delText>Y</w:delText>
          </w:r>
        </w:del>
        <w:r w:rsidR="00E75E0F">
          <w:t xml:space="preserve">-axis, and an exaggerated profile </w:t>
        </w:r>
      </w:ins>
      <w:ins w:id="159" w:author="melissa lester" w:date="2015-03-19T19:09:00Z">
        <w:r w:rsidR="00E75E0F">
          <w:t>m</w:t>
        </w:r>
      </w:ins>
      <w:ins w:id="160" w:author="Jacob Roundy" w:date="2015-03-26T12:35:00Z">
        <w:r w:rsidR="00B060DE">
          <w:t>ay</w:t>
        </w:r>
      </w:ins>
      <w:ins w:id="161" w:author="melissa lester" w:date="2015-03-19T19:09:00Z">
        <w:del w:id="162" w:author="Jacob Roundy" w:date="2015-03-26T12:35:00Z">
          <w:r w:rsidR="00E75E0F" w:rsidDel="00B060DE">
            <w:delText>ight</w:delText>
          </w:r>
        </w:del>
      </w:ins>
      <w:ins w:id="163" w:author="melissa lester" w:date="2015-03-19T19:05:00Z">
        <w:r w:rsidR="00E75E0F">
          <w:t xml:space="preserve"> be desired.</w:t>
        </w:r>
      </w:ins>
    </w:p>
    <w:p w14:paraId="6D4B968E" w14:textId="77777777" w:rsidR="00D17712" w:rsidRDefault="00D17712">
      <w:pPr>
        <w:numPr>
          <w:ins w:id="164" w:author="melissa lester" w:date="2015-03-19T17:07:00Z"/>
        </w:numPr>
        <w:rPr>
          <w:ins w:id="165" w:author="melissa lester" w:date="2015-03-19T17:07:00Z"/>
        </w:rPr>
      </w:pPr>
    </w:p>
    <w:p w14:paraId="07DBC69E" w14:textId="77777777" w:rsidR="00D17712" w:rsidRDefault="00D17712">
      <w:pPr>
        <w:numPr>
          <w:ins w:id="166" w:author="melissa lester" w:date="2015-03-19T17:07:00Z"/>
        </w:numPr>
        <w:rPr>
          <w:ins w:id="167" w:author="melissa lester" w:date="2015-03-19T17:07:00Z"/>
        </w:rPr>
      </w:pPr>
    </w:p>
    <w:p w14:paraId="155F46C9" w14:textId="627CF9D4" w:rsidR="00D17712" w:rsidRDefault="00E75E0F">
      <w:pPr>
        <w:numPr>
          <w:ins w:id="168" w:author="melissa lester" w:date="2015-03-19T17:07:00Z"/>
        </w:numPr>
        <w:rPr>
          <w:ins w:id="169" w:author="melissa lester" w:date="2015-03-19T17:07:00Z"/>
        </w:rPr>
      </w:pPr>
      <w:ins w:id="170" w:author="melissa lester" w:date="2015-03-19T17:07:00Z">
        <w:del w:id="171" w:author="Jacob Roundy" w:date="2015-03-26T12:39:00Z">
          <w:r w:rsidDel="00B060DE">
            <w:delText xml:space="preserve">Note: </w:delText>
          </w:r>
        </w:del>
        <w:r>
          <w:t xml:space="preserve">For the purpose of </w:t>
        </w:r>
      </w:ins>
      <w:ins w:id="172" w:author="melissa lester" w:date="2015-03-19T19:09:00Z">
        <w:r>
          <w:t xml:space="preserve">making </w:t>
        </w:r>
      </w:ins>
      <w:ins w:id="173" w:author="melissa lester" w:date="2015-03-19T17:07:00Z">
        <w:r>
          <w:t>geologic cross</w:t>
        </w:r>
      </w:ins>
      <w:ins w:id="174" w:author="Jacob Roundy" w:date="2015-03-26T12:39:00Z">
        <w:r w:rsidR="00B060DE">
          <w:t>-</w:t>
        </w:r>
      </w:ins>
      <w:ins w:id="175" w:author="melissa lester" w:date="2015-03-19T17:07:00Z">
        <w:del w:id="176" w:author="Jacob Roundy" w:date="2015-03-26T12:39:00Z">
          <w:r w:rsidDel="00B060DE">
            <w:delText xml:space="preserve"> </w:delText>
          </w:r>
        </w:del>
        <w:r>
          <w:t xml:space="preserve">sections, where the main interest is </w:t>
        </w:r>
      </w:ins>
      <w:ins w:id="177" w:author="melissa lester" w:date="2015-03-19T19:09:00Z">
        <w:r>
          <w:t>to project</w:t>
        </w:r>
      </w:ins>
      <w:ins w:id="178" w:author="melissa lester" w:date="2015-03-19T17:07:00Z">
        <w:r>
          <w:t xml:space="preserve"> rock layers </w:t>
        </w:r>
      </w:ins>
      <w:ins w:id="179" w:author="melissa lester" w:date="2015-03-19T19:09:00Z">
        <w:r>
          <w:t>into the subsurface</w:t>
        </w:r>
      </w:ins>
      <w:ins w:id="180" w:author="melissa lester" w:date="2015-03-19T17:07:00Z">
        <w:r>
          <w:t xml:space="preserve"> (and less significance is given to the surficial topographic variation), it is best to use a non-exaggerated topographic profile as the base from which to make the projections. </w:t>
        </w:r>
      </w:ins>
      <w:ins w:id="181" w:author="Jacob Roundy" w:date="2015-03-26T12:43:00Z">
        <w:r w:rsidR="00627AE1">
          <w:t>With a</w:t>
        </w:r>
      </w:ins>
      <w:ins w:id="182" w:author="melissa lester" w:date="2015-03-19T17:07:00Z">
        <w:del w:id="183" w:author="Jacob Roundy" w:date="2015-03-26T12:39:00Z">
          <w:r w:rsidDel="00B060DE">
            <w:delText xml:space="preserve"> </w:delText>
          </w:r>
        </w:del>
        <w:del w:id="184" w:author="Jacob Roundy" w:date="2015-03-26T12:43:00Z">
          <w:r w:rsidDel="00627AE1">
            <w:delText>This is because with a</w:delText>
          </w:r>
        </w:del>
        <w:r>
          <w:t xml:space="preserve"> non-exaggerated profile, the rock layer </w:t>
        </w:r>
      </w:ins>
      <w:ins w:id="185" w:author="melissa lester" w:date="2015-03-19T19:07:00Z">
        <w:del w:id="186" w:author="Jacob Roundy" w:date="2015-03-26T12:43:00Z">
          <w:r w:rsidDel="00627AE1">
            <w:delText>“</w:delText>
          </w:r>
        </w:del>
        <w:r>
          <w:t>dip</w:t>
        </w:r>
      </w:ins>
      <w:ins w:id="187" w:author="Jacob Roundy" w:date="2015-03-26T12:43:00Z">
        <w:r w:rsidR="00627AE1">
          <w:t>-</w:t>
        </w:r>
      </w:ins>
      <w:ins w:id="188" w:author="melissa lester" w:date="2015-03-19T19:07:00Z">
        <w:del w:id="189" w:author="Jacob Roundy" w:date="2015-03-26T12:43:00Z">
          <w:r w:rsidDel="00627AE1">
            <w:delText xml:space="preserve"> </w:delText>
          </w:r>
        </w:del>
        <w:r>
          <w:t>angles</w:t>
        </w:r>
        <w:del w:id="190" w:author="Jacob Roundy" w:date="2015-03-26T12:43:00Z">
          <w:r w:rsidDel="00627AE1">
            <w:delText>”</w:delText>
          </w:r>
        </w:del>
        <w:r>
          <w:t xml:space="preserve"> do not need to be modified.</w:t>
        </w:r>
        <w:del w:id="191" w:author="Jacob Roundy" w:date="2015-03-26T12:43:00Z">
          <w:r w:rsidDel="00627AE1">
            <w:delText xml:space="preserve">  This is discussed in greater detail in</w:delText>
          </w:r>
        </w:del>
      </w:ins>
      <w:ins w:id="192" w:author="melissa lester" w:date="2015-03-19T19:08:00Z">
        <w:del w:id="193" w:author="Jacob Roundy" w:date="2015-03-26T12:43:00Z">
          <w:r w:rsidDel="00627AE1">
            <w:delText xml:space="preserve"> the</w:delText>
          </w:r>
        </w:del>
      </w:ins>
      <w:ins w:id="194" w:author="melissa lester" w:date="2015-03-19T19:07:00Z">
        <w:del w:id="195" w:author="Jacob Roundy" w:date="2015-03-26T12:43:00Z">
          <w:r w:rsidDel="00627AE1">
            <w:delText xml:space="preserve"> “Making Geologic Cross Section” video.</w:delText>
          </w:r>
        </w:del>
      </w:ins>
    </w:p>
    <w:p w14:paraId="032B4705" w14:textId="584DD34B" w:rsidR="00712208" w:rsidDel="00B060DE" w:rsidRDefault="00712208">
      <w:pPr>
        <w:rPr>
          <w:ins w:id="196" w:author="melissa lester" w:date="2015-03-19T17:06:00Z"/>
          <w:del w:id="197" w:author="Jacob Roundy" w:date="2015-03-26T12:35:00Z"/>
        </w:rPr>
      </w:pPr>
    </w:p>
    <w:p w14:paraId="2E502E8F" w14:textId="3CAFBF5C" w:rsidR="00712208" w:rsidDel="00B060DE" w:rsidRDefault="00712208">
      <w:pPr>
        <w:numPr>
          <w:ins w:id="198" w:author="melissa lester" w:date="2015-03-19T17:03:00Z"/>
        </w:numPr>
        <w:rPr>
          <w:ins w:id="199" w:author="melissa lester" w:date="2015-03-19T17:03:00Z"/>
          <w:del w:id="200" w:author="Jacob Roundy" w:date="2015-03-26T12:35:00Z"/>
        </w:rPr>
      </w:pPr>
    </w:p>
    <w:p w14:paraId="5516F014" w14:textId="3D4D0177" w:rsidR="00712208" w:rsidRPr="00A660BC" w:rsidDel="00B060DE" w:rsidRDefault="00712208">
      <w:pPr>
        <w:numPr>
          <w:ins w:id="201" w:author="melissa lester" w:date="2015-03-19T17:03:00Z"/>
        </w:numPr>
        <w:rPr>
          <w:ins w:id="202" w:author="melissa lester" w:date="2015-03-19T17:03:00Z"/>
          <w:del w:id="203" w:author="Jacob Roundy" w:date="2015-03-26T12:35:00Z"/>
        </w:rPr>
      </w:pPr>
    </w:p>
    <w:p w14:paraId="6C050EB9" w14:textId="77777777" w:rsidR="006371C1" w:rsidRPr="00A660BC" w:rsidRDefault="006371C1"/>
    <w:p w14:paraId="6F892C21" w14:textId="77777777" w:rsidR="00627AE1" w:rsidRDefault="0086498C" w:rsidP="00A660BC">
      <w:pPr>
        <w:rPr>
          <w:ins w:id="204" w:author="Jacob Roundy" w:date="2015-03-26T12:43:00Z"/>
        </w:rPr>
      </w:pPr>
      <w:commentRangeStart w:id="205"/>
      <w:commentRangeStart w:id="206"/>
      <w:r w:rsidRPr="00A660BC">
        <w:rPr>
          <w:b/>
          <w:sz w:val="28"/>
        </w:rPr>
        <w:t>Application</w:t>
      </w:r>
      <w:r w:rsidR="00363F8D" w:rsidRPr="00A660BC">
        <w:rPr>
          <w:b/>
          <w:sz w:val="28"/>
        </w:rPr>
        <w:t>s</w:t>
      </w:r>
      <w:commentRangeEnd w:id="205"/>
      <w:r w:rsidR="00A43DDB">
        <w:rPr>
          <w:rStyle w:val="CommentReference"/>
        </w:rPr>
        <w:commentReference w:id="205"/>
      </w:r>
      <w:commentRangeEnd w:id="206"/>
      <w:r w:rsidR="00C07F16">
        <w:rPr>
          <w:rStyle w:val="CommentReference"/>
          <w:vanish/>
        </w:rPr>
        <w:commentReference w:id="206"/>
      </w:r>
      <w:r w:rsidR="00186C00" w:rsidRPr="00A660BC">
        <w:rPr>
          <w:b/>
          <w:sz w:val="28"/>
        </w:rPr>
        <w:br/>
      </w:r>
      <w:r w:rsidR="00363F8D" w:rsidRPr="00A660BC">
        <w:t>A topographic profile provides a visual representation of the topographic highs and lows across a line segment on a map, from one point to another. Such profiles are used to</w:t>
      </w:r>
      <w:ins w:id="207" w:author="melissa lester" w:date="2015-03-19T19:09:00Z">
        <w:r w:rsidR="00E75E0F">
          <w:t>:</w:t>
        </w:r>
      </w:ins>
    </w:p>
    <w:p w14:paraId="1912B8C9" w14:textId="7C6EE053" w:rsidR="00E75E0F" w:rsidRDefault="006474CC" w:rsidP="00A660BC">
      <w:pPr>
        <w:rPr>
          <w:ins w:id="208" w:author="melissa lester" w:date="2015-03-19T19:09:00Z"/>
        </w:rPr>
      </w:pPr>
      <w:del w:id="209" w:author="melissa lester" w:date="2015-03-19T19:09:00Z">
        <w:r w:rsidDel="00E75E0F">
          <w:delText xml:space="preserve"> </w:delText>
        </w:r>
      </w:del>
    </w:p>
    <w:p w14:paraId="7E47A7F2" w14:textId="5FA8545E" w:rsidR="00E75E0F" w:rsidRDefault="00627AE1" w:rsidP="00A660BC">
      <w:pPr>
        <w:numPr>
          <w:ins w:id="210" w:author="melissa lester" w:date="2015-03-19T19:09:00Z"/>
        </w:numPr>
        <w:rPr>
          <w:ins w:id="211" w:author="melissa lester" w:date="2015-03-19T19:11:00Z"/>
        </w:rPr>
      </w:pPr>
      <w:ins w:id="212" w:author="Jacob Roundy" w:date="2015-03-26T12:44:00Z">
        <w:r>
          <w:t>E</w:t>
        </w:r>
      </w:ins>
      <w:ins w:id="213" w:author="melissa lester" w:date="2015-03-19T19:09:00Z">
        <w:del w:id="214" w:author="Jacob Roundy" w:date="2015-03-26T12:44:00Z">
          <w:r w:rsidR="00E75E0F" w:rsidDel="00627AE1">
            <w:delText>1) E</w:delText>
          </w:r>
        </w:del>
      </w:ins>
      <w:del w:id="215" w:author="melissa lester" w:date="2015-03-19T19:09:00Z">
        <w:r w:rsidR="006474CC" w:rsidDel="00E75E0F">
          <w:delText>e</w:delText>
        </w:r>
      </w:del>
      <w:r w:rsidR="006474CC">
        <w:t>valuate</w:t>
      </w:r>
      <w:r w:rsidR="00363F8D" w:rsidRPr="00A660BC">
        <w:t xml:space="preserve"> the </w:t>
      </w:r>
      <w:del w:id="216" w:author="Jacob Roundy" w:date="2015-03-26T12:44:00Z">
        <w:r w:rsidR="00363F8D" w:rsidRPr="00A660BC" w:rsidDel="00627AE1">
          <w:delText>“</w:delText>
        </w:r>
      </w:del>
      <w:r w:rsidR="00363F8D" w:rsidRPr="00A660BC">
        <w:t>ruggedness</w:t>
      </w:r>
      <w:del w:id="217" w:author="Jacob Roundy" w:date="2015-03-26T12:44:00Z">
        <w:r w:rsidR="00363F8D" w:rsidRPr="00A660BC" w:rsidDel="00627AE1">
          <w:delText>”</w:delText>
        </w:r>
      </w:del>
      <w:r w:rsidR="00363F8D" w:rsidRPr="00A660BC">
        <w:t xml:space="preserve"> of terrain, </w:t>
      </w:r>
      <w:r w:rsidR="006474CC">
        <w:t>which is</w:t>
      </w:r>
      <w:r w:rsidR="00363F8D" w:rsidRPr="00A660BC">
        <w:t xml:space="preserve"> useful in assessing </w:t>
      </w:r>
      <w:r w:rsidR="006474CC">
        <w:t xml:space="preserve">the </w:t>
      </w:r>
      <w:r w:rsidR="00363F8D" w:rsidRPr="00A660BC">
        <w:t>difficulty of travel (driving, biking, or hiking as transportation modes for field-work)</w:t>
      </w:r>
      <w:r w:rsidR="00395101">
        <w:t xml:space="preserve"> (</w:t>
      </w:r>
      <w:r w:rsidR="00395101">
        <w:rPr>
          <w:b/>
        </w:rPr>
        <w:t>Figure 1</w:t>
      </w:r>
      <w:r w:rsidR="00395101">
        <w:t>)</w:t>
      </w:r>
      <w:r w:rsidR="00363F8D" w:rsidRPr="00A660BC">
        <w:t>.</w:t>
      </w:r>
      <w:r w:rsidR="006474CC">
        <w:t xml:space="preserve"> </w:t>
      </w:r>
      <w:ins w:id="218" w:author="melissa lester" w:date="2015-03-19T19:09:00Z">
        <w:r w:rsidR="00796E56">
          <w:t xml:space="preserve">  Sometimes </w:t>
        </w:r>
        <w:del w:id="219" w:author="Jacob Roundy" w:date="2015-03-26T12:44:00Z">
          <w:r w:rsidR="00796E56" w:rsidDel="00627AE1">
            <w:delText xml:space="preserve">a </w:delText>
          </w:r>
        </w:del>
        <w:r w:rsidR="00796E56">
          <w:t>field-work requires making a tran</w:t>
        </w:r>
        <w:bookmarkStart w:id="220" w:name="_GoBack"/>
        <w:bookmarkEnd w:id="220"/>
        <w:r w:rsidR="00796E56">
          <w:t xml:space="preserve">sect through a region for </w:t>
        </w:r>
      </w:ins>
      <w:ins w:id="221" w:author="melissa lester" w:date="2015-03-19T19:10:00Z">
        <w:r w:rsidR="00E75E0F">
          <w:t>the purpose of coll</w:t>
        </w:r>
        <w:r w:rsidR="00796E56">
          <w:t>ecting samples or making geophy</w:t>
        </w:r>
        <w:r w:rsidR="00E75E0F">
          <w:t xml:space="preserve">sical measurements. </w:t>
        </w:r>
        <w:del w:id="222" w:author="Jacob Roundy" w:date="2015-03-26T12:45:00Z">
          <w:r w:rsidR="00E75E0F" w:rsidDel="00627AE1">
            <w:delText xml:space="preserve"> </w:delText>
          </w:r>
        </w:del>
      </w:ins>
      <w:ins w:id="223" w:author="melissa lester" w:date="2015-03-20T08:27:00Z">
        <w:r w:rsidR="00796E56">
          <w:t>A</w:t>
        </w:r>
      </w:ins>
      <w:ins w:id="224" w:author="melissa lester" w:date="2015-03-19T19:10:00Z">
        <w:r w:rsidR="00E75E0F">
          <w:t xml:space="preserve"> </w:t>
        </w:r>
      </w:ins>
      <w:ins w:id="225" w:author="melissa lester" w:date="2015-03-19T19:11:00Z">
        <w:r w:rsidR="00E75E0F">
          <w:t xml:space="preserve">topographic profile </w:t>
        </w:r>
      </w:ins>
      <w:ins w:id="226" w:author="melissa lester" w:date="2015-03-20T08:27:00Z">
        <w:r w:rsidR="00796E56">
          <w:t>can tell the field</w:t>
        </w:r>
      </w:ins>
      <w:ins w:id="227" w:author="melissa lester" w:date="2015-03-19T19:11:00Z">
        <w:r w:rsidR="00796E56">
          <w:t>-</w:t>
        </w:r>
        <w:r w:rsidR="00E75E0F">
          <w:t>scientist something about the difficulty and feasibility of such a traverse.</w:t>
        </w:r>
      </w:ins>
    </w:p>
    <w:p w14:paraId="1E02E035" w14:textId="7CE2F2A4" w:rsidR="00E75E0F" w:rsidDel="00627AE1" w:rsidRDefault="00E75E0F" w:rsidP="00A660BC">
      <w:pPr>
        <w:numPr>
          <w:ins w:id="228" w:author="melissa lester" w:date="2015-03-19T19:11:00Z"/>
        </w:numPr>
        <w:rPr>
          <w:ins w:id="229" w:author="melissa lester" w:date="2015-03-19T19:11:00Z"/>
          <w:del w:id="230" w:author="Jacob Roundy" w:date="2015-03-26T12:44:00Z"/>
        </w:rPr>
      </w:pPr>
    </w:p>
    <w:p w14:paraId="324CAC8C" w14:textId="77777777" w:rsidR="00627AE1" w:rsidRDefault="00E75E0F" w:rsidP="00A660BC">
      <w:pPr>
        <w:numPr>
          <w:ins w:id="231" w:author="melissa lester" w:date="2015-03-20T08:27:00Z"/>
        </w:numPr>
        <w:rPr>
          <w:ins w:id="232" w:author="Jacob Roundy" w:date="2015-03-26T12:44:00Z"/>
        </w:rPr>
      </w:pPr>
      <w:ins w:id="233" w:author="melissa lester" w:date="2015-03-19T19:11:00Z">
        <w:del w:id="234" w:author="Jacob Roundy" w:date="2015-03-26T12:44:00Z">
          <w:r w:rsidDel="00627AE1">
            <w:delText xml:space="preserve">2) </w:delText>
          </w:r>
        </w:del>
      </w:ins>
      <w:ins w:id="235" w:author="melissa lester" w:date="2015-03-20T08:27:00Z">
        <w:del w:id="236" w:author="Jacob Roundy" w:date="2015-03-26T12:44:00Z">
          <w:r w:rsidR="00796E56" w:rsidDel="00627AE1">
            <w:delText xml:space="preserve"> </w:delText>
          </w:r>
        </w:del>
      </w:ins>
    </w:p>
    <w:p w14:paraId="6F601D4E" w14:textId="59137E71" w:rsidR="00A91AC9" w:rsidRDefault="00796E56" w:rsidP="00A660BC">
      <w:pPr>
        <w:numPr>
          <w:ins w:id="237" w:author="melissa lester" w:date="2015-03-20T08:27:00Z"/>
        </w:numPr>
        <w:rPr>
          <w:ins w:id="238" w:author="melissa lester" w:date="2015-03-20T08:36:00Z"/>
        </w:rPr>
      </w:pPr>
      <w:ins w:id="239" w:author="melissa lester" w:date="2015-03-20T08:27:00Z">
        <w:r>
          <w:t xml:space="preserve">Nearly all topography </w:t>
        </w:r>
      </w:ins>
      <w:ins w:id="240" w:author="melissa lester" w:date="2015-03-20T08:28:00Z">
        <w:r>
          <w:t>on planet earth is a conseq</w:t>
        </w:r>
      </w:ins>
      <w:ins w:id="241" w:author="Jacob Roundy" w:date="2015-03-26T12:45:00Z">
        <w:r w:rsidR="00627AE1">
          <w:t>u</w:t>
        </w:r>
      </w:ins>
      <w:ins w:id="242" w:author="melissa lester" w:date="2015-03-20T08:28:00Z">
        <w:r>
          <w:t xml:space="preserve">ence of the interplay between uplift </w:t>
        </w:r>
      </w:ins>
      <w:ins w:id="243" w:author="Jacob Roundy" w:date="2015-03-26T12:45:00Z">
        <w:r w:rsidR="00627AE1">
          <w:t>(</w:t>
        </w:r>
      </w:ins>
      <w:ins w:id="244" w:author="melissa lester" w:date="2015-03-20T08:28:00Z">
        <w:del w:id="245" w:author="Jacob Roundy" w:date="2015-03-26T12:45:00Z">
          <w:r w:rsidDel="00627AE1">
            <w:delText>(</w:delText>
          </w:r>
        </w:del>
      </w:ins>
      <w:ins w:id="246" w:author="melissa lester" w:date="2015-03-20T08:29:00Z">
        <w:del w:id="247" w:author="Jacob Roundy" w:date="2015-03-26T12:45:00Z">
          <w:r w:rsidDel="00627AE1">
            <w:delText xml:space="preserve">whether </w:delText>
          </w:r>
        </w:del>
      </w:ins>
      <w:ins w:id="248" w:author="melissa lester" w:date="2015-03-20T08:28:00Z">
        <w:r>
          <w:t xml:space="preserve">generated by volcanism, tectonism, </w:t>
        </w:r>
      </w:ins>
      <w:ins w:id="249" w:author="melissa lester" w:date="2015-03-20T08:29:00Z">
        <w:r>
          <w:t>tidal forcing, impact, etc.) and erosion.</w:t>
        </w:r>
        <w:del w:id="250" w:author="Jacob Roundy" w:date="2015-03-26T12:46:00Z">
          <w:r w:rsidDel="00627AE1">
            <w:delText xml:space="preserve"> </w:delText>
          </w:r>
        </w:del>
        <w:r>
          <w:t xml:space="preserve"> As such, detailed analys</w:t>
        </w:r>
      </w:ins>
      <w:ins w:id="251" w:author="melissa lester" w:date="2015-03-20T08:30:00Z">
        <w:r>
          <w:t>e</w:t>
        </w:r>
      </w:ins>
      <w:ins w:id="252" w:author="melissa lester" w:date="2015-03-20T08:29:00Z">
        <w:r>
          <w:t xml:space="preserve">s of topographic variations </w:t>
        </w:r>
      </w:ins>
      <w:ins w:id="253" w:author="melissa lester" w:date="2015-03-20T08:30:00Z">
        <w:r>
          <w:t xml:space="preserve">are a critical part of assessing geomorphic models </w:t>
        </w:r>
      </w:ins>
      <w:ins w:id="254" w:author="melissa lester" w:date="2015-03-20T08:31:00Z">
        <w:r>
          <w:t>related to</w:t>
        </w:r>
      </w:ins>
      <w:ins w:id="255" w:author="melissa lester" w:date="2015-03-20T08:30:00Z">
        <w:r>
          <w:t xml:space="preserve"> terrain evolution.</w:t>
        </w:r>
      </w:ins>
      <w:ins w:id="256" w:author="melissa lester" w:date="2015-03-20T08:31:00Z">
        <w:r>
          <w:t xml:space="preserve"> </w:t>
        </w:r>
        <w:del w:id="257" w:author="Jacob Roundy" w:date="2015-03-26T12:46:00Z">
          <w:r w:rsidDel="00627AE1">
            <w:delText xml:space="preserve"> </w:delText>
          </w:r>
        </w:del>
        <w:r>
          <w:t xml:space="preserve">For example, if a geologist wants to know why a river </w:t>
        </w:r>
      </w:ins>
      <w:ins w:id="258" w:author="melissa lester" w:date="2015-03-20T08:33:00Z">
        <w:r>
          <w:t xml:space="preserve">or glacier </w:t>
        </w:r>
      </w:ins>
      <w:ins w:id="259" w:author="melissa lester" w:date="2015-03-20T08:31:00Z">
        <w:r>
          <w:t xml:space="preserve">system exhibits significant gradient variation along its course, topographic </w:t>
        </w:r>
      </w:ins>
      <w:ins w:id="260" w:author="melissa lester" w:date="2015-03-20T08:33:00Z">
        <w:r>
          <w:t>profiles are the primary means to quantify these changes</w:t>
        </w:r>
      </w:ins>
      <w:ins w:id="261" w:author="Jacob Roundy" w:date="2015-03-26T12:46:00Z">
        <w:r w:rsidR="00627AE1">
          <w:t xml:space="preserve"> </w:t>
        </w:r>
      </w:ins>
      <w:ins w:id="262" w:author="melissa lester" w:date="2015-03-20T08:33:00Z">
        <w:del w:id="263" w:author="Jacob Roundy" w:date="2015-03-26T12:46:00Z">
          <w:r w:rsidDel="00627AE1">
            <w:delText>.</w:delText>
          </w:r>
        </w:del>
      </w:ins>
      <w:ins w:id="264" w:author="melissa lester" w:date="2015-03-20T08:34:00Z">
        <w:r>
          <w:t>(</w:t>
        </w:r>
        <w:r w:rsidRPr="00783F85">
          <w:rPr>
            <w:b/>
          </w:rPr>
          <w:t>Figure 2</w:t>
        </w:r>
        <w:r>
          <w:t>)</w:t>
        </w:r>
      </w:ins>
      <w:ins w:id="265" w:author="Jacob Roundy" w:date="2015-03-26T12:46:00Z">
        <w:r w:rsidR="00627AE1">
          <w:t>.</w:t>
        </w:r>
      </w:ins>
      <w:ins w:id="266" w:author="melissa lester" w:date="2015-03-20T08:34:00Z">
        <w:del w:id="267" w:author="Jacob Roundy" w:date="2015-03-26T12:46:00Z">
          <w:r w:rsidRPr="00A660BC" w:rsidDel="00627AE1">
            <w:delText>)</w:delText>
          </w:r>
        </w:del>
        <w:r w:rsidRPr="00A660BC">
          <w:t xml:space="preserve"> </w:t>
        </w:r>
      </w:ins>
      <w:ins w:id="268" w:author="melissa lester" w:date="2015-03-20T08:36:00Z">
        <w:del w:id="269" w:author="Jacob Roundy" w:date="2015-03-26T12:46:00Z">
          <w:r w:rsidR="00A91AC9" w:rsidDel="00627AE1">
            <w:delText xml:space="preserve">  </w:delText>
          </w:r>
        </w:del>
      </w:ins>
      <w:del w:id="270" w:author="melissa lester" w:date="2015-03-20T08:34:00Z">
        <w:r w:rsidR="006474CC" w:rsidDel="00796E56">
          <w:delText>They can also be used to i</w:delText>
        </w:r>
        <w:r w:rsidR="00363F8D" w:rsidRPr="00A660BC" w:rsidDel="00796E56">
          <w:delText>nterpret geomorphic processes (</w:delText>
        </w:r>
        <w:r w:rsidR="00363F8D" w:rsidRPr="00A43DDB" w:rsidDel="00796E56">
          <w:rPr>
            <w:i/>
          </w:rPr>
          <w:delText>e.g.</w:delText>
        </w:r>
        <w:r w:rsidR="00363F8D" w:rsidRPr="00A660BC" w:rsidDel="00796E56">
          <w:delText xml:space="preserve"> fluvial or glacial erosion</w:delText>
        </w:r>
        <w:r w:rsidR="00783F85" w:rsidDel="00796E56">
          <w:delText xml:space="preserve"> (</w:delText>
        </w:r>
        <w:r w:rsidR="00783F85" w:rsidRPr="00783F85" w:rsidDel="00796E56">
          <w:rPr>
            <w:b/>
          </w:rPr>
          <w:delText>Figure 2</w:delText>
        </w:r>
        <w:r w:rsidR="00783F85" w:rsidDel="00796E56">
          <w:delText>)</w:delText>
        </w:r>
        <w:r w:rsidR="00363F8D" w:rsidRPr="00A660BC" w:rsidDel="00796E56">
          <w:delText>) that might produce different kinds of</w:delText>
        </w:r>
      </w:del>
      <w:ins w:id="271" w:author="melissa lester" w:date="2015-03-20T08:34:00Z">
        <w:r>
          <w:t>T</w:t>
        </w:r>
      </w:ins>
      <w:del w:id="272" w:author="melissa lester" w:date="2015-03-20T08:34:00Z">
        <w:r w:rsidR="00363F8D" w:rsidRPr="00A660BC" w:rsidDel="00796E56">
          <w:delText xml:space="preserve"> t</w:delText>
        </w:r>
      </w:del>
      <w:r w:rsidR="00363F8D" w:rsidRPr="00A660BC">
        <w:t>opographic steps and variation</w:t>
      </w:r>
      <w:ins w:id="273" w:author="melissa lester" w:date="2015-03-20T08:34:00Z">
        <w:r>
          <w:t xml:space="preserve">s </w:t>
        </w:r>
      </w:ins>
      <w:ins w:id="274" w:author="melissa lester" w:date="2015-03-20T08:35:00Z">
        <w:r>
          <w:t xml:space="preserve">can be used to indicate the relative </w:t>
        </w:r>
      </w:ins>
      <w:del w:id="275" w:author="melissa lester" w:date="2015-03-20T08:34:00Z">
        <w:r w:rsidR="006474CC" w:rsidDel="00796E56">
          <w:delText>, and</w:delText>
        </w:r>
      </w:del>
      <w:r w:rsidR="006474CC">
        <w:t xml:space="preserve"> </w:t>
      </w:r>
      <w:ins w:id="276" w:author="melissa lester" w:date="2015-03-20T08:35:00Z">
        <w:r>
          <w:t>resistance of rocks and soils to erosion; low areas being</w:t>
        </w:r>
      </w:ins>
      <w:ins w:id="277" w:author="melissa lester" w:date="2015-03-20T08:36:00Z">
        <w:r w:rsidR="00A91AC9">
          <w:t xml:space="preserve"> of greater</w:t>
        </w:r>
      </w:ins>
      <w:ins w:id="278" w:author="melissa lester" w:date="2015-03-20T08:35:00Z">
        <w:r>
          <w:t xml:space="preserve"> </w:t>
        </w:r>
      </w:ins>
      <w:ins w:id="279" w:author="melissa lester" w:date="2015-03-20T08:36:00Z">
        <w:r w:rsidR="00A91AC9">
          <w:t>susceptibi</w:t>
        </w:r>
      </w:ins>
      <w:ins w:id="280" w:author="Jacob Roundy" w:date="2015-03-26T12:46:00Z">
        <w:r w:rsidR="00627AE1">
          <w:t>li</w:t>
        </w:r>
      </w:ins>
      <w:ins w:id="281" w:author="melissa lester" w:date="2015-03-20T08:36:00Z">
        <w:r w:rsidR="00A91AC9">
          <w:t>ty to erosion.</w:t>
        </w:r>
      </w:ins>
    </w:p>
    <w:p w14:paraId="55512130" w14:textId="44A0D78C" w:rsidR="00E75E0F" w:rsidDel="00627AE1" w:rsidRDefault="006474CC" w:rsidP="00A660BC">
      <w:pPr>
        <w:numPr>
          <w:ins w:id="282" w:author="melissa lester" w:date="2015-03-19T19:11:00Z"/>
        </w:numPr>
        <w:rPr>
          <w:ins w:id="283" w:author="melissa lester" w:date="2015-03-19T19:11:00Z"/>
          <w:del w:id="284" w:author="Jacob Roundy" w:date="2015-03-26T12:43:00Z"/>
        </w:rPr>
      </w:pPr>
      <w:del w:id="285" w:author="melissa lester" w:date="2015-03-20T08:36:00Z">
        <w:r w:rsidDel="00A91AC9">
          <w:delText>they can s</w:delText>
        </w:r>
        <w:r w:rsidR="00363F8D" w:rsidRPr="00A660BC" w:rsidDel="00A91AC9">
          <w:delText>uggest possible regions of relatively more-resistant versus less-resistant rock or soils.</w:delText>
        </w:r>
        <w:r w:rsidDel="00A91AC9">
          <w:delText xml:space="preserve"> </w:delText>
        </w:r>
      </w:del>
    </w:p>
    <w:p w14:paraId="2472FEFD" w14:textId="77777777" w:rsidR="00E75E0F" w:rsidRDefault="00E75E0F" w:rsidP="00A660BC">
      <w:pPr>
        <w:numPr>
          <w:ins w:id="286" w:author="melissa lester" w:date="2015-03-19T19:11:00Z"/>
        </w:numPr>
        <w:rPr>
          <w:ins w:id="287" w:author="melissa lester" w:date="2015-03-19T19:11:00Z"/>
        </w:rPr>
      </w:pPr>
    </w:p>
    <w:p w14:paraId="6AACED80" w14:textId="79FDE2BB" w:rsidR="00A91AC9" w:rsidRDefault="00A91AC9" w:rsidP="00A660BC">
      <w:pPr>
        <w:numPr>
          <w:ins w:id="288" w:author="melissa lester" w:date="2015-03-19T19:11:00Z"/>
        </w:numPr>
        <w:rPr>
          <w:ins w:id="289" w:author="melissa lester" w:date="2015-03-20T08:36:00Z"/>
        </w:rPr>
      </w:pPr>
      <w:ins w:id="290" w:author="melissa lester" w:date="2015-03-20T08:36:00Z">
        <w:del w:id="291" w:author="Jacob Roundy" w:date="2015-03-26T12:43:00Z">
          <w:r w:rsidDel="00627AE1">
            <w:delText>3</w:delText>
          </w:r>
        </w:del>
        <w:del w:id="292" w:author="Jacob Roundy" w:date="2015-03-26T12:44:00Z">
          <w:r w:rsidDel="00627AE1">
            <w:delText xml:space="preserve">) </w:delText>
          </w:r>
        </w:del>
      </w:ins>
      <w:del w:id="293" w:author="melissa lester" w:date="2015-03-20T08:36:00Z">
        <w:r w:rsidR="006474CC" w:rsidDel="00A91AC9">
          <w:delText>M</w:delText>
        </w:r>
        <w:r w:rsidR="00363F8D" w:rsidRPr="00A660BC" w:rsidDel="00A91AC9">
          <w:delText xml:space="preserve">ost commonly, </w:delText>
        </w:r>
        <w:r w:rsidR="006474CC" w:rsidDel="00A91AC9">
          <w:delText>topographical</w:delText>
        </w:r>
      </w:del>
      <w:ins w:id="294" w:author="melissa lester" w:date="2015-03-20T08:36:00Z">
        <w:r>
          <w:t>Topographic</w:t>
        </w:r>
      </w:ins>
      <w:r w:rsidR="006474CC">
        <w:t xml:space="preserve"> profiles are </w:t>
      </w:r>
      <w:ins w:id="295" w:author="melissa lester" w:date="2015-03-20T08:37:00Z">
        <w:r>
          <w:t xml:space="preserve">the land-surface base </w:t>
        </w:r>
      </w:ins>
      <w:ins w:id="296" w:author="melissa lester" w:date="2015-03-20T08:40:00Z">
        <w:r w:rsidR="00EB7C86">
          <w:t>for making</w:t>
        </w:r>
      </w:ins>
      <w:ins w:id="297" w:author="melissa lester" w:date="2015-03-20T08:37:00Z">
        <w:r w:rsidR="00EB7C86">
          <w:t xml:space="preserve"> geologic cross-</w:t>
        </w:r>
        <w:r>
          <w:t>sections</w:t>
        </w:r>
        <w:del w:id="298" w:author="Jacob Roundy" w:date="2015-03-26T12:46:00Z">
          <w:r w:rsidDel="00627AE1">
            <w:delText xml:space="preserve"> (see video “Making Geologic Cross Sections”</w:delText>
          </w:r>
          <w:r w:rsidR="00EB7C86" w:rsidDel="00627AE1">
            <w:delText>)</w:delText>
          </w:r>
        </w:del>
        <w:r w:rsidR="00EB7C86">
          <w:t>.  A cross-</w:t>
        </w:r>
        <w:r>
          <w:t xml:space="preserve">section is a </w:t>
        </w:r>
      </w:ins>
      <w:ins w:id="299" w:author="melissa lester" w:date="2015-03-20T08:40:00Z">
        <w:r w:rsidR="00EB7C86">
          <w:t xml:space="preserve">graphical </w:t>
        </w:r>
      </w:ins>
      <w:ins w:id="300" w:author="melissa lester" w:date="2015-03-20T08:37:00Z">
        <w:r>
          <w:t xml:space="preserve">projection of surface </w:t>
        </w:r>
      </w:ins>
      <w:ins w:id="301" w:author="melissa lester" w:date="2015-03-20T08:38:00Z">
        <w:r>
          <w:t>rock or soil layers into the subsurface.</w:t>
        </w:r>
      </w:ins>
      <w:ins w:id="302" w:author="melissa lester" w:date="2015-03-20T08:40:00Z">
        <w:del w:id="303" w:author="Jacob Roundy" w:date="2015-03-26T12:47:00Z">
          <w:r w:rsidR="00EB7C86" w:rsidDel="00627AE1">
            <w:delText xml:space="preserve"> </w:delText>
          </w:r>
        </w:del>
        <w:r w:rsidR="00EB7C86">
          <w:t xml:space="preserve"> This </w:t>
        </w:r>
        <w:del w:id="304" w:author="Jacob Roundy" w:date="2015-03-26T12:48:00Z">
          <w:r w:rsidR="00EB7C86" w:rsidDel="00627AE1">
            <w:delText>“</w:delText>
          </w:r>
        </w:del>
        <w:r w:rsidR="00EB7C86">
          <w:t>side-view</w:t>
        </w:r>
        <w:del w:id="305" w:author="Jacob Roundy" w:date="2015-03-26T12:48:00Z">
          <w:r w:rsidR="00EB7C86" w:rsidDel="00627AE1">
            <w:delText>”</w:delText>
          </w:r>
        </w:del>
        <w:r w:rsidR="00EB7C86">
          <w:t xml:space="preserve"> of the earth’s interior is crucial to interpreting all kinds of </w:t>
        </w:r>
      </w:ins>
      <w:ins w:id="306" w:author="melissa lester" w:date="2015-03-20T08:41:00Z">
        <w:r w:rsidR="00EB7C86">
          <w:t>geologic</w:t>
        </w:r>
      </w:ins>
      <w:ins w:id="307" w:author="melissa lester" w:date="2015-03-20T08:40:00Z">
        <w:r w:rsidR="00EB7C86">
          <w:t xml:space="preserve"> </w:t>
        </w:r>
      </w:ins>
      <w:ins w:id="308" w:author="melissa lester" w:date="2015-03-20T08:41:00Z">
        <w:r w:rsidR="00EB7C86">
          <w:t>features.</w:t>
        </w:r>
        <w:del w:id="309" w:author="Jacob Roundy" w:date="2015-03-26T12:48:00Z">
          <w:r w:rsidR="00EB7C86" w:rsidDel="00627AE1">
            <w:delText xml:space="preserve">  </w:delText>
          </w:r>
        </w:del>
        <w:r w:rsidR="00EB7C86">
          <w:t xml:space="preserve"> Geologists use cross-sectional views of the subsurface to interpret the location of ground-water reservoirs and flow regime, i</w:t>
        </w:r>
        <w:del w:id="310" w:author="Jacob Roundy" w:date="2015-03-26T12:49:00Z">
          <w:r w:rsidR="00EB7C86" w:rsidDel="00627AE1">
            <w:delText>n</w:delText>
          </w:r>
        </w:del>
        <w:r w:rsidR="00EB7C86">
          <w:t xml:space="preserve">dentify possible oil and gas pockets, and model mechanisms for rock </w:t>
        </w:r>
      </w:ins>
      <w:ins w:id="311" w:author="melissa lester" w:date="2015-03-20T08:42:00Z">
        <w:r w:rsidR="00EB7C86">
          <w:t>deformation (</w:t>
        </w:r>
      </w:ins>
      <w:ins w:id="312" w:author="melissa lester" w:date="2015-03-20T08:41:00Z">
        <w:r w:rsidR="00EB7C86">
          <w:t xml:space="preserve">folding </w:t>
        </w:r>
      </w:ins>
      <w:ins w:id="313" w:author="melissa lester" w:date="2015-03-20T08:42:00Z">
        <w:r w:rsidR="00EB7C86">
          <w:t>and faulting).</w:t>
        </w:r>
      </w:ins>
    </w:p>
    <w:p w14:paraId="07202D2E" w14:textId="77777777" w:rsidR="00A91AC9" w:rsidRDefault="006474CC" w:rsidP="00A660BC">
      <w:pPr>
        <w:numPr>
          <w:ins w:id="314" w:author="melissa lester" w:date="2015-03-20T08:36:00Z"/>
        </w:numPr>
        <w:rPr>
          <w:ins w:id="315" w:author="melissa lester" w:date="2015-03-20T08:38:00Z"/>
        </w:rPr>
      </w:pPr>
      <w:del w:id="316" w:author="melissa lester" w:date="2015-03-20T08:38:00Z">
        <w:r w:rsidDel="00A91AC9">
          <w:delText xml:space="preserve">used </w:delText>
        </w:r>
        <w:r w:rsidR="00363F8D" w:rsidRPr="00A660BC" w:rsidDel="00A91AC9">
          <w:delText xml:space="preserve">as a land-surface base from which projections are made into the subsurface. </w:delText>
        </w:r>
      </w:del>
    </w:p>
    <w:p w14:paraId="787203D7" w14:textId="77777777" w:rsidR="009F2745" w:rsidDel="00EB7C86" w:rsidRDefault="00363F8D" w:rsidP="00A660BC">
      <w:pPr>
        <w:numPr>
          <w:ins w:id="317" w:author="melissa lester" w:date="2015-03-20T08:38:00Z"/>
        </w:numPr>
        <w:rPr>
          <w:del w:id="318" w:author="melissa lester" w:date="2015-03-20T08:42:00Z"/>
        </w:rPr>
      </w:pPr>
      <w:del w:id="319" w:author="melissa lester" w:date="2015-03-20T08:42:00Z">
        <w:r w:rsidRPr="00A660BC" w:rsidDel="00EB7C86">
          <w:delText>These projections c</w:delText>
        </w:r>
        <w:r w:rsidR="006474CC" w:rsidDel="00EB7C86">
          <w:delText>an</w:delText>
        </w:r>
        <w:r w:rsidRPr="00A660BC" w:rsidDel="00EB7C86">
          <w:delText xml:space="preserve"> entail evaluation of geologically significant parameters</w:delText>
        </w:r>
        <w:r w:rsidR="006474CC" w:rsidDel="00EB7C86">
          <w:delText xml:space="preserve"> </w:delText>
        </w:r>
        <w:r w:rsidRPr="00A660BC" w:rsidDel="00EB7C86">
          <w:delText>—</w:delText>
        </w:r>
        <w:r w:rsidR="006474CC" w:rsidDel="00EB7C86">
          <w:delText xml:space="preserve"> </w:delText>
        </w:r>
        <w:r w:rsidRPr="00A660BC" w:rsidDel="00EB7C86">
          <w:delText>for example, ground-water reservoirs, rock or soil layers, and rock structures (folds and faults).</w:delText>
        </w:r>
      </w:del>
    </w:p>
    <w:p w14:paraId="490A4FE8" w14:textId="5BE6A358" w:rsidR="00395101" w:rsidDel="00627AE1" w:rsidRDefault="00395101" w:rsidP="00A660BC">
      <w:pPr>
        <w:rPr>
          <w:del w:id="320" w:author="Jacob Roundy" w:date="2015-03-26T12:49:00Z"/>
        </w:rPr>
      </w:pPr>
    </w:p>
    <w:p w14:paraId="2BA85A6A" w14:textId="77777777" w:rsidR="00395101" w:rsidRDefault="00395101" w:rsidP="00A660BC">
      <w:pPr>
        <w:rPr>
          <w:b/>
          <w:sz w:val="28"/>
        </w:rPr>
      </w:pPr>
      <w:r>
        <w:rPr>
          <w:b/>
          <w:sz w:val="28"/>
        </w:rPr>
        <w:t>Legend</w:t>
      </w:r>
    </w:p>
    <w:p w14:paraId="74A153E5" w14:textId="77777777" w:rsidR="00395101" w:rsidRDefault="00395101" w:rsidP="00A660BC">
      <w:r>
        <w:t>Figure 1: An example of terrain that would require topographic evaluation.</w:t>
      </w:r>
      <w:r w:rsidR="00783F85">
        <w:br/>
      </w:r>
    </w:p>
    <w:p w14:paraId="6C1C6BA7" w14:textId="77777777" w:rsidR="00783F85" w:rsidRPr="00395101" w:rsidRDefault="00783F85" w:rsidP="00A660BC">
      <w:r>
        <w:t xml:space="preserve">Figure 2: Deep, eroding glaciofluvial deposits alongside the Matanuska River, Alaska. </w:t>
      </w:r>
    </w:p>
    <w:sectPr w:rsidR="00783F85" w:rsidRPr="00395101" w:rsidSect="009F2745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ndrew Wilkens" w:date="2015-03-13T12:11:00Z" w:initials="AW">
    <w:p w14:paraId="195AE26D" w14:textId="77777777" w:rsidR="00796E56" w:rsidRDefault="00796E56">
      <w:pPr>
        <w:pStyle w:val="CommentText"/>
      </w:pPr>
      <w:r>
        <w:rPr>
          <w:rStyle w:val="CommentReference"/>
        </w:rPr>
        <w:annotationRef/>
      </w:r>
      <w:r>
        <w:t>Provide the more information about the profiles themselves, similar to what you did for the topographic maps.</w:t>
      </w:r>
    </w:p>
  </w:comment>
  <w:comment w:id="38" w:author="melissa lester" w:date="2015-03-20T08:47:00Z" w:initials="ml">
    <w:p w14:paraId="4EAD33B5" w14:textId="77777777" w:rsidR="00796E56" w:rsidRDefault="00796E56">
      <w:pPr>
        <w:pStyle w:val="CommentText"/>
      </w:pPr>
      <w:r>
        <w:rPr>
          <w:rStyle w:val="CommentReference"/>
        </w:rPr>
        <w:annotationRef/>
      </w:r>
      <w:r>
        <w:t xml:space="preserve">Not sure what you mean by “short”--- perhaps you believe that this won’t take much TIME during the filming process?.... </w:t>
      </w:r>
    </w:p>
    <w:p w14:paraId="65A584DD" w14:textId="77777777" w:rsidR="00796E56" w:rsidRDefault="00796E56">
      <w:pPr>
        <w:pStyle w:val="CommentText"/>
      </w:pPr>
      <w:r>
        <w:t xml:space="preserve">In fact, </w:t>
      </w:r>
      <w:r w:rsidR="00C07F16">
        <w:t xml:space="preserve">in making the video, </w:t>
      </w:r>
      <w:r>
        <w:t xml:space="preserve">we’ll select a line (A-A’) that will showcase how some topographic contours are close together and some topographic contours are further apart…AND the careful placement of the tick marks is a rather laborious process, </w:t>
      </w:r>
      <w:r w:rsidR="00C07F16">
        <w:t xml:space="preserve">and one that will be “long” instead of short during the </w:t>
      </w:r>
      <w:r>
        <w:t>filming.</w:t>
      </w:r>
    </w:p>
  </w:comment>
  <w:comment w:id="27" w:author="Andrew Wilkens" w:date="2015-03-19T08:38:00Z" w:initials="AW">
    <w:p w14:paraId="19E6F186" w14:textId="77777777" w:rsidR="00796E56" w:rsidRDefault="00796E56">
      <w:pPr>
        <w:pStyle w:val="CommentText"/>
      </w:pPr>
      <w:r>
        <w:rPr>
          <w:rStyle w:val="CommentReference"/>
        </w:rPr>
        <w:annotationRef/>
      </w:r>
      <w:r>
        <w:t>Because this process is a bit short, demonstrate the process with an area of small and major contours.</w:t>
      </w:r>
    </w:p>
  </w:comment>
  <w:comment w:id="85" w:author="Andrew Wilkens" w:date="2015-03-13T12:00:00Z" w:initials="AW">
    <w:p w14:paraId="4BCC4FFC" w14:textId="77777777" w:rsidR="00796E56" w:rsidRDefault="00796E5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Provide an example of topographical profiles that do and do not require vertical exaggeration.</w:t>
      </w:r>
    </w:p>
  </w:comment>
  <w:comment w:id="86" w:author="melissa lester" w:date="2015-03-19T16:52:00Z" w:initials="ml">
    <w:p w14:paraId="78255A20" w14:textId="77777777" w:rsidR="00796E56" w:rsidRDefault="00796E56">
      <w:pPr>
        <w:pStyle w:val="CommentText"/>
      </w:pPr>
      <w:r>
        <w:rPr>
          <w:rStyle w:val="CommentReference"/>
        </w:rPr>
        <w:annotationRef/>
      </w:r>
      <w:r>
        <w:t>No problem… I’ll add a note here about the need for vertical exaggeration…and the answer is that a little bit of vertical exagg is almost always used UNLESS the profile will be the basis for a geologic cross section.  SEE BELOW…</w:t>
      </w:r>
    </w:p>
  </w:comment>
  <w:comment w:id="205" w:author="Andrew Wilkens" w:date="2015-03-13T12:07:00Z" w:initials="AW">
    <w:p w14:paraId="4BFF66D3" w14:textId="77777777" w:rsidR="00796E56" w:rsidRDefault="00796E56">
      <w:pPr>
        <w:pStyle w:val="CommentText"/>
      </w:pPr>
      <w:r>
        <w:rPr>
          <w:rStyle w:val="CommentReference"/>
        </w:rPr>
        <w:annotationRef/>
      </w:r>
      <w:r>
        <w:t>Expand on these applications further. We need to be able to write ~30 sec blurbs about each one: briefly explaining the concept and how it relates to profiles.</w:t>
      </w:r>
    </w:p>
  </w:comment>
  <w:comment w:id="206" w:author="melissa lester" w:date="2015-03-20T08:47:00Z" w:initials="ml">
    <w:p w14:paraId="20188765" w14:textId="77777777" w:rsidR="00C07F16" w:rsidRDefault="00C07F16">
      <w:pPr>
        <w:pStyle w:val="CommentText"/>
      </w:pPr>
      <w:r>
        <w:rPr>
          <w:rStyle w:val="CommentReference"/>
        </w:rPr>
        <w:annotationRef/>
      </w:r>
      <w:r>
        <w:t>Yes,,,this was too short… hopefully a bit better now…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5AE26D" w15:done="0"/>
  <w15:commentEx w15:paraId="65A584DD" w15:done="0"/>
  <w15:commentEx w15:paraId="19E6F186" w15:done="0"/>
  <w15:commentEx w15:paraId="4BCC4FFC" w15:done="0"/>
  <w15:commentEx w15:paraId="78255A20" w15:done="0"/>
  <w15:commentEx w15:paraId="4BFF66D3" w15:done="0"/>
  <w15:commentEx w15:paraId="2018876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F502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rsids>
    <w:rsidRoot w:val="005205DB"/>
    <w:rsid w:val="0003460C"/>
    <w:rsid w:val="000467FF"/>
    <w:rsid w:val="00127AC2"/>
    <w:rsid w:val="00152B33"/>
    <w:rsid w:val="00186C00"/>
    <w:rsid w:val="002F116E"/>
    <w:rsid w:val="00306412"/>
    <w:rsid w:val="00363F8D"/>
    <w:rsid w:val="003950A5"/>
    <w:rsid w:val="00395101"/>
    <w:rsid w:val="004064DE"/>
    <w:rsid w:val="005205DB"/>
    <w:rsid w:val="00536170"/>
    <w:rsid w:val="005632D4"/>
    <w:rsid w:val="00581194"/>
    <w:rsid w:val="005866FC"/>
    <w:rsid w:val="005B48CB"/>
    <w:rsid w:val="00627AE1"/>
    <w:rsid w:val="006371C1"/>
    <w:rsid w:val="006474CC"/>
    <w:rsid w:val="00653039"/>
    <w:rsid w:val="00712208"/>
    <w:rsid w:val="00783F85"/>
    <w:rsid w:val="00796E56"/>
    <w:rsid w:val="007E3776"/>
    <w:rsid w:val="007F33E5"/>
    <w:rsid w:val="007F7702"/>
    <w:rsid w:val="008463A7"/>
    <w:rsid w:val="0086498C"/>
    <w:rsid w:val="00864ABB"/>
    <w:rsid w:val="008B3AE3"/>
    <w:rsid w:val="008D425E"/>
    <w:rsid w:val="0091319F"/>
    <w:rsid w:val="00925FF0"/>
    <w:rsid w:val="00937A97"/>
    <w:rsid w:val="0097596A"/>
    <w:rsid w:val="009A1966"/>
    <w:rsid w:val="009B369B"/>
    <w:rsid w:val="009F2745"/>
    <w:rsid w:val="00A43DDB"/>
    <w:rsid w:val="00A660BC"/>
    <w:rsid w:val="00A91AC9"/>
    <w:rsid w:val="00AB794C"/>
    <w:rsid w:val="00AE6895"/>
    <w:rsid w:val="00B060DE"/>
    <w:rsid w:val="00B4581F"/>
    <w:rsid w:val="00B616C2"/>
    <w:rsid w:val="00B6264F"/>
    <w:rsid w:val="00B85C9A"/>
    <w:rsid w:val="00B97C1A"/>
    <w:rsid w:val="00BA3AE6"/>
    <w:rsid w:val="00BB76AC"/>
    <w:rsid w:val="00C07F16"/>
    <w:rsid w:val="00C3093D"/>
    <w:rsid w:val="00C518C7"/>
    <w:rsid w:val="00C82B00"/>
    <w:rsid w:val="00CC3A09"/>
    <w:rsid w:val="00D17712"/>
    <w:rsid w:val="00D21B61"/>
    <w:rsid w:val="00D50466"/>
    <w:rsid w:val="00D83BF8"/>
    <w:rsid w:val="00DC4785"/>
    <w:rsid w:val="00E54ABE"/>
    <w:rsid w:val="00E75E0F"/>
    <w:rsid w:val="00EB7C86"/>
    <w:rsid w:val="00F823A0"/>
    <w:rsid w:val="00F82ED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80E7F"/>
  <w15:docId w15:val="{85AAC337-BC0A-473F-B6B3-38EE8B33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4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0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B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632D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2D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2D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2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2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lester</dc:creator>
  <cp:keywords/>
  <cp:lastModifiedBy>Dennis McGonagle</cp:lastModifiedBy>
  <cp:revision>2</cp:revision>
  <cp:lastPrinted>2015-02-24T19:22:00Z</cp:lastPrinted>
  <dcterms:created xsi:type="dcterms:W3CDTF">2015-03-26T21:24:00Z</dcterms:created>
  <dcterms:modified xsi:type="dcterms:W3CDTF">2015-03-26T21:24:00Z</dcterms:modified>
</cp:coreProperties>
</file>